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ED8A836" w:rsidR="00547489" w:rsidRPr="00EB306E" w:rsidRDefault="00547489" w:rsidP="00547489">
      <w:pPr>
        <w:pStyle w:val="Nzev"/>
        <w:tabs>
          <w:tab w:val="clear" w:pos="720"/>
        </w:tabs>
        <w:ind w:left="0" w:right="21"/>
        <w:rPr>
          <w:sz w:val="22"/>
          <w:szCs w:val="22"/>
        </w:rPr>
      </w:pPr>
      <w:r w:rsidRPr="00EB306E">
        <w:rPr>
          <w:sz w:val="22"/>
          <w:szCs w:val="22"/>
        </w:rPr>
        <w:t>SMLOUVA O DÍLO</w:t>
      </w:r>
    </w:p>
    <w:p w14:paraId="251A8B77" w14:textId="7AA8AA92" w:rsidR="00D54220" w:rsidRPr="00EB306E" w:rsidRDefault="00D54220" w:rsidP="001A459F">
      <w:pPr>
        <w:pStyle w:val="Nadpis1"/>
        <w:ind w:left="851" w:right="21"/>
        <w:jc w:val="left"/>
        <w:rPr>
          <w:sz w:val="22"/>
        </w:rPr>
      </w:pPr>
      <w:r w:rsidRPr="00EB306E">
        <w:rPr>
          <w:sz w:val="22"/>
        </w:rPr>
        <w:t>Číslo smlouvy objednatele:</w:t>
      </w:r>
      <w:r w:rsidR="005F0E44" w:rsidRPr="00EB306E">
        <w:rPr>
          <w:sz w:val="22"/>
        </w:rPr>
        <w:t xml:space="preserve"> </w:t>
      </w:r>
      <w:r w:rsidR="005F0E44" w:rsidRPr="00EB306E">
        <w:rPr>
          <w:sz w:val="22"/>
          <w:highlight w:val="yellow"/>
        </w:rPr>
        <w:t>…</w:t>
      </w:r>
      <w:r w:rsidR="00F528E6" w:rsidRPr="00EB306E">
        <w:rPr>
          <w:sz w:val="22"/>
        </w:rPr>
        <w:t xml:space="preserve"> [</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06650E4E" w14:textId="68BB8621" w:rsidR="00D54220" w:rsidRPr="00EB306E" w:rsidRDefault="00D54220" w:rsidP="001A459F">
      <w:pPr>
        <w:pStyle w:val="Nadpis1"/>
        <w:spacing w:before="0"/>
        <w:ind w:left="851" w:right="21"/>
        <w:jc w:val="left"/>
        <w:rPr>
          <w:sz w:val="22"/>
        </w:rPr>
      </w:pPr>
      <w:r w:rsidRPr="00EB306E">
        <w:rPr>
          <w:sz w:val="22"/>
        </w:rPr>
        <w:t>Číslo smlouvy zhotovitele:</w:t>
      </w:r>
      <w:r w:rsidR="006E13CA" w:rsidRPr="00EB306E">
        <w:rPr>
          <w:sz w:val="22"/>
        </w:rPr>
        <w:t xml:space="preserve"> </w:t>
      </w:r>
      <w:r w:rsidR="005F0E44" w:rsidRPr="00EB306E">
        <w:rPr>
          <w:sz w:val="22"/>
          <w:highlight w:val="yellow"/>
        </w:rPr>
        <w:t>…</w:t>
      </w:r>
      <w:r w:rsidR="005F0E44" w:rsidRPr="00EB306E">
        <w:rPr>
          <w:sz w:val="22"/>
        </w:rPr>
        <w:t xml:space="preserve"> </w:t>
      </w:r>
      <w:r w:rsidR="00F528E6" w:rsidRPr="00EB306E">
        <w:rPr>
          <w:sz w:val="22"/>
        </w:rPr>
        <w:t>[</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6DE2710B" w14:textId="77777777" w:rsidR="00D54220" w:rsidRPr="00EB306E" w:rsidRDefault="00D54220">
      <w:pPr>
        <w:rPr>
          <w:rFonts w:ascii="Times New Roman" w:hAnsi="Times New Roman"/>
          <w:sz w:val="22"/>
          <w:szCs w:val="22"/>
        </w:rPr>
      </w:pPr>
    </w:p>
    <w:p w14:paraId="2317A15E" w14:textId="77777777" w:rsidR="00547489" w:rsidRPr="00EB306E" w:rsidRDefault="00547489" w:rsidP="00547489">
      <w:pPr>
        <w:pStyle w:val="Odstavecseseznamem"/>
        <w:numPr>
          <w:ilvl w:val="0"/>
          <w:numId w:val="2"/>
        </w:numPr>
        <w:spacing w:before="120"/>
        <w:ind w:left="0" w:right="21" w:firstLine="0"/>
        <w:jc w:val="center"/>
        <w:rPr>
          <w:rFonts w:ascii="Times New Roman" w:hAnsi="Times New Roman"/>
          <w:b/>
        </w:rPr>
      </w:pPr>
      <w:r w:rsidRPr="00EB306E">
        <w:rPr>
          <w:rFonts w:ascii="Times New Roman" w:hAnsi="Times New Roman"/>
          <w:b/>
        </w:rPr>
        <w:t>Smluvní strany</w:t>
      </w:r>
    </w:p>
    <w:p w14:paraId="5C965C0D" w14:textId="77777777" w:rsidR="001A4E11" w:rsidRPr="00EB306E" w:rsidRDefault="00547489" w:rsidP="00296D17">
      <w:pPr>
        <w:numPr>
          <w:ilvl w:val="0"/>
          <w:numId w:val="6"/>
        </w:numPr>
        <w:spacing w:before="240"/>
        <w:ind w:left="426" w:hanging="426"/>
        <w:rPr>
          <w:rFonts w:ascii="Times New Roman" w:hAnsi="Times New Roman"/>
          <w:b/>
          <w:sz w:val="22"/>
          <w:szCs w:val="22"/>
          <w:lang w:val="pl-PL"/>
        </w:rPr>
      </w:pPr>
      <w:r w:rsidRPr="00EB306E">
        <w:rPr>
          <w:rFonts w:ascii="Times New Roman" w:hAnsi="Times New Roman"/>
          <w:b/>
          <w:sz w:val="22"/>
          <w:szCs w:val="22"/>
        </w:rPr>
        <w:t>Objednatel:</w:t>
      </w:r>
      <w:r w:rsidRPr="00EB306E">
        <w:rPr>
          <w:rFonts w:ascii="Times New Roman" w:hAnsi="Times New Roman"/>
          <w:b/>
          <w:sz w:val="22"/>
          <w:szCs w:val="22"/>
        </w:rPr>
        <w:tab/>
      </w:r>
      <w:r w:rsidR="00C8634D" w:rsidRPr="00EB306E">
        <w:rPr>
          <w:rFonts w:ascii="Times New Roman" w:hAnsi="Times New Roman"/>
          <w:b/>
          <w:sz w:val="22"/>
          <w:szCs w:val="22"/>
        </w:rPr>
        <w:t xml:space="preserve">                                 </w:t>
      </w:r>
      <w:r w:rsidR="00C8634D" w:rsidRPr="00EB306E">
        <w:rPr>
          <w:rFonts w:ascii="Times New Roman" w:hAnsi="Times New Roman"/>
          <w:b/>
          <w:sz w:val="22"/>
          <w:szCs w:val="22"/>
          <w:lang w:val="pl-PL"/>
        </w:rPr>
        <w:t>Dopravní podnik Ostrava a.s.</w:t>
      </w:r>
    </w:p>
    <w:p w14:paraId="0F5654D0"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t>Poděbradova 494/2, Moravská Ostrava, PSČ 702 00 Ostrava</w:t>
      </w:r>
    </w:p>
    <w:p w14:paraId="7E006D3A"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právní forma:</w:t>
      </w:r>
      <w:r w:rsidRPr="00EB306E">
        <w:rPr>
          <w:rFonts w:ascii="Times New Roman" w:hAnsi="Times New Roman"/>
          <w:sz w:val="22"/>
          <w:szCs w:val="22"/>
        </w:rPr>
        <w:tab/>
        <w:t>akciová společnost</w:t>
      </w:r>
    </w:p>
    <w:p w14:paraId="716B36B7"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zapsaná v obch. rejstříku:    </w:t>
      </w:r>
      <w:r w:rsidRPr="00EB306E">
        <w:rPr>
          <w:rFonts w:ascii="Times New Roman" w:hAnsi="Times New Roman"/>
          <w:sz w:val="22"/>
          <w:szCs w:val="22"/>
        </w:rPr>
        <w:tab/>
        <w:t>vedeném u Krajského soudu Ostrava, oddíl B., vložka číslo 1104</w:t>
      </w:r>
    </w:p>
    <w:p w14:paraId="391EF302"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IČ: </w:t>
      </w:r>
      <w:r w:rsidRPr="00EB306E">
        <w:rPr>
          <w:rFonts w:ascii="Times New Roman" w:hAnsi="Times New Roman"/>
          <w:sz w:val="22"/>
          <w:szCs w:val="22"/>
        </w:rPr>
        <w:tab/>
        <w:t>61974757</w:t>
      </w:r>
    </w:p>
    <w:p w14:paraId="735D562F" w14:textId="74FF4673"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DIČ:</w:t>
      </w:r>
      <w:r w:rsidRPr="00EB306E">
        <w:rPr>
          <w:rFonts w:ascii="Times New Roman" w:hAnsi="Times New Roman"/>
          <w:sz w:val="22"/>
          <w:szCs w:val="22"/>
        </w:rPr>
        <w:tab/>
        <w:t>CZ61974757</w:t>
      </w:r>
      <w:r w:rsidR="00127C42" w:rsidRPr="00EB306E">
        <w:rPr>
          <w:rFonts w:ascii="Times New Roman" w:hAnsi="Times New Roman"/>
          <w:sz w:val="22"/>
          <w:szCs w:val="22"/>
        </w:rPr>
        <w:t>,</w:t>
      </w:r>
      <w:r w:rsidRPr="00EB306E">
        <w:rPr>
          <w:rFonts w:ascii="Times New Roman" w:hAnsi="Times New Roman"/>
          <w:sz w:val="22"/>
          <w:szCs w:val="22"/>
        </w:rPr>
        <w:t xml:space="preserve"> plátce DPH</w:t>
      </w:r>
    </w:p>
    <w:p w14:paraId="19B8211D" w14:textId="77777777" w:rsidR="00B14100" w:rsidRPr="00EB306E" w:rsidRDefault="00B14100" w:rsidP="00B14100">
      <w:pPr>
        <w:tabs>
          <w:tab w:val="left" w:pos="3969"/>
        </w:tabs>
        <w:ind w:left="3969" w:right="21" w:hanging="3969"/>
        <w:jc w:val="both"/>
        <w:rPr>
          <w:rFonts w:ascii="Times New Roman" w:hAnsi="Times New Roman"/>
          <w:sz w:val="22"/>
          <w:szCs w:val="22"/>
        </w:rPr>
      </w:pPr>
      <w:r w:rsidRPr="00EB306E">
        <w:rPr>
          <w:rFonts w:ascii="Times New Roman" w:hAnsi="Times New Roman"/>
          <w:sz w:val="22"/>
          <w:szCs w:val="22"/>
        </w:rPr>
        <w:t>bankovní spojení:</w:t>
      </w:r>
      <w:r w:rsidRPr="00EB306E">
        <w:rPr>
          <w:rFonts w:ascii="Times New Roman" w:hAnsi="Times New Roman"/>
          <w:sz w:val="22"/>
          <w:szCs w:val="22"/>
        </w:rPr>
        <w:tab/>
        <w:t>UniCredit Bank Czech Republic and Slovakia, a.s.</w:t>
      </w:r>
    </w:p>
    <w:p w14:paraId="47DB18AC" w14:textId="01DCBF97" w:rsidR="00B14100" w:rsidRPr="00EB306E" w:rsidRDefault="00B14100" w:rsidP="00B14100">
      <w:pPr>
        <w:tabs>
          <w:tab w:val="left" w:pos="3969"/>
        </w:tabs>
        <w:ind w:right="21"/>
        <w:jc w:val="both"/>
        <w:rPr>
          <w:rFonts w:ascii="Times New Roman" w:hAnsi="Times New Roman"/>
          <w:sz w:val="22"/>
          <w:szCs w:val="22"/>
        </w:rPr>
      </w:pPr>
      <w:r w:rsidRPr="00EB306E">
        <w:rPr>
          <w:rFonts w:ascii="Times New Roman" w:hAnsi="Times New Roman"/>
          <w:sz w:val="22"/>
          <w:szCs w:val="22"/>
        </w:rPr>
        <w:t>číslo účtu:</w:t>
      </w:r>
      <w:r w:rsidRPr="00EB306E">
        <w:rPr>
          <w:rFonts w:ascii="Times New Roman" w:hAnsi="Times New Roman"/>
          <w:sz w:val="22"/>
          <w:szCs w:val="22"/>
        </w:rPr>
        <w:tab/>
        <w:t>2105677586/2700</w:t>
      </w:r>
    </w:p>
    <w:p w14:paraId="08E8AB2C" w14:textId="77777777" w:rsidR="00C8278B" w:rsidRPr="00EB306E" w:rsidRDefault="00C8278B" w:rsidP="00C8278B">
      <w:pPr>
        <w:tabs>
          <w:tab w:val="left" w:pos="3969"/>
        </w:tabs>
        <w:ind w:right="21"/>
        <w:rPr>
          <w:rFonts w:ascii="Times New Roman" w:hAnsi="Times New Roman"/>
          <w:sz w:val="22"/>
          <w:szCs w:val="22"/>
        </w:rPr>
      </w:pPr>
      <w:r w:rsidRPr="00EB306E">
        <w:rPr>
          <w:rFonts w:ascii="Times New Roman" w:hAnsi="Times New Roman"/>
          <w:sz w:val="22"/>
          <w:szCs w:val="22"/>
        </w:rPr>
        <w:t>datová schránka:</w:t>
      </w:r>
      <w:r w:rsidRPr="00EB306E">
        <w:rPr>
          <w:rFonts w:ascii="Times New Roman" w:hAnsi="Times New Roman"/>
          <w:sz w:val="22"/>
          <w:szCs w:val="22"/>
        </w:rPr>
        <w:tab/>
        <w:t>f7mdrpg</w:t>
      </w:r>
    </w:p>
    <w:p w14:paraId="60FB6CA2"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zastoupen:</w:t>
      </w:r>
      <w:r w:rsidRPr="00EB306E">
        <w:rPr>
          <w:rFonts w:ascii="Times New Roman" w:hAnsi="Times New Roman"/>
          <w:sz w:val="22"/>
          <w:szCs w:val="22"/>
        </w:rPr>
        <w:tab/>
        <w:t>Ing. Danielem Morysem, MBA, předsedou představenstva</w:t>
      </w:r>
    </w:p>
    <w:p w14:paraId="28835EC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Ing. Martinem Chovancem, členem představenstva </w:t>
      </w:r>
    </w:p>
    <w:p w14:paraId="52D8405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kontaktní osoba ve věcech smluvních:           Ing. Petr Holuša, vedoucí odboru dopravní cesta</w:t>
      </w:r>
    </w:p>
    <w:p w14:paraId="4D2995C9"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8" w:history="1">
        <w:r w:rsidRPr="00EB306E">
          <w:rPr>
            <w:rStyle w:val="Hypertextovodkaz"/>
            <w:rFonts w:ascii="Times New Roman" w:hAnsi="Times New Roman"/>
            <w:sz w:val="22"/>
            <w:szCs w:val="22"/>
          </w:rPr>
          <w:t>Petr. Holusa@dpo.cz</w:t>
        </w:r>
      </w:hyperlink>
    </w:p>
    <w:p w14:paraId="4F6418BC" w14:textId="77777777" w:rsidR="00C8278B" w:rsidRPr="00EB306E" w:rsidRDefault="00C8278B" w:rsidP="00C8278B">
      <w:pPr>
        <w:tabs>
          <w:tab w:val="left" w:pos="3969"/>
        </w:tabs>
        <w:spacing w:line="240" w:lineRule="auto"/>
        <w:ind w:left="3969" w:right="21" w:hanging="3969"/>
        <w:rPr>
          <w:rFonts w:ascii="Times New Roman" w:hAnsi="Times New Roman"/>
          <w:sz w:val="22"/>
          <w:szCs w:val="22"/>
        </w:rPr>
      </w:pPr>
      <w:r w:rsidRPr="00EB306E">
        <w:rPr>
          <w:rFonts w:ascii="Times New Roman" w:hAnsi="Times New Roman"/>
          <w:sz w:val="22"/>
          <w:szCs w:val="22"/>
        </w:rPr>
        <w:t xml:space="preserve">kontaktní osoby ve věcech technických: </w:t>
      </w:r>
      <w:r w:rsidRPr="00EB306E">
        <w:rPr>
          <w:rFonts w:ascii="Times New Roman" w:hAnsi="Times New Roman"/>
          <w:sz w:val="22"/>
          <w:szCs w:val="22"/>
        </w:rPr>
        <w:tab/>
        <w:t xml:space="preserve">Ing. Petr Holuša, vedoucí odboru dopravní cesta </w:t>
      </w:r>
    </w:p>
    <w:p w14:paraId="4E15C088"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9" w:history="1">
        <w:r w:rsidRPr="00EB306E">
          <w:rPr>
            <w:rStyle w:val="Hypertextovodkaz"/>
            <w:rFonts w:ascii="Times New Roman" w:hAnsi="Times New Roman"/>
            <w:sz w:val="22"/>
            <w:szCs w:val="22"/>
          </w:rPr>
          <w:t>Petr.Holusa@dpo.cz</w:t>
        </w:r>
      </w:hyperlink>
    </w:p>
    <w:p w14:paraId="33881240"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Ing. Roman Maceček, vedoucí střediska vrchní stavba</w:t>
      </w:r>
    </w:p>
    <w:p w14:paraId="0630E9DC"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tel.: 59 740 2150, e-mail: </w:t>
      </w:r>
      <w:hyperlink r:id="rId10" w:history="1">
        <w:r w:rsidRPr="00EB306E">
          <w:rPr>
            <w:rStyle w:val="Hypertextovodkaz"/>
            <w:rFonts w:ascii="Times New Roman" w:hAnsi="Times New Roman"/>
            <w:sz w:val="22"/>
            <w:szCs w:val="22"/>
          </w:rPr>
          <w:t>Roman.Macecek@dpo.cz</w:t>
        </w:r>
      </w:hyperlink>
    </w:p>
    <w:p w14:paraId="1D8850C6"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Ing. Karel Navrátil, manažer stavebních projektů</w:t>
      </w:r>
    </w:p>
    <w:p w14:paraId="118F8A15" w14:textId="77777777" w:rsidR="00C8278B" w:rsidRPr="00EB306E" w:rsidRDefault="00C8278B" w:rsidP="00C8278B">
      <w:pPr>
        <w:tabs>
          <w:tab w:val="left" w:pos="3969"/>
        </w:tabs>
        <w:spacing w:line="240" w:lineRule="auto"/>
        <w:ind w:right="21"/>
        <w:rPr>
          <w:rStyle w:val="Hypertextovodkaz"/>
          <w:rFonts w:ascii="Times New Roman" w:hAnsi="Times New Roman"/>
          <w:sz w:val="22"/>
          <w:szCs w:val="22"/>
        </w:rPr>
      </w:pPr>
      <w:r w:rsidRPr="00EB306E">
        <w:rPr>
          <w:rFonts w:ascii="Times New Roman" w:hAnsi="Times New Roman"/>
          <w:sz w:val="22"/>
          <w:szCs w:val="22"/>
        </w:rPr>
        <w:tab/>
        <w:t xml:space="preserve">tel.: 59 740 1048, e-mail: </w:t>
      </w:r>
      <w:hyperlink r:id="rId11" w:history="1">
        <w:r w:rsidRPr="00EB306E">
          <w:rPr>
            <w:rStyle w:val="Hypertextovodkaz"/>
            <w:rFonts w:ascii="Times New Roman" w:hAnsi="Times New Roman"/>
            <w:sz w:val="22"/>
            <w:szCs w:val="22"/>
          </w:rPr>
          <w:t>Karel.Navratil@dpo.cz</w:t>
        </w:r>
      </w:hyperlink>
    </w:p>
    <w:p w14:paraId="4AB10C6A" w14:textId="25D4E9B9" w:rsidR="00C8278B" w:rsidRPr="00EB306E"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B306E">
        <w:rPr>
          <w:rStyle w:val="Hypertextovodkaz"/>
          <w:rFonts w:ascii="Times New Roman" w:hAnsi="Times New Roman"/>
          <w:color w:val="auto"/>
          <w:sz w:val="22"/>
          <w:szCs w:val="22"/>
          <w:u w:val="none"/>
        </w:rPr>
        <w:t>osoba oprávněná pro změny díla:</w:t>
      </w:r>
      <w:r w:rsidRPr="00EB306E">
        <w:rPr>
          <w:rStyle w:val="Hypertextovodkaz"/>
          <w:rFonts w:ascii="Times New Roman" w:hAnsi="Times New Roman"/>
          <w:color w:val="auto"/>
          <w:sz w:val="22"/>
          <w:szCs w:val="22"/>
          <w:u w:val="none"/>
        </w:rPr>
        <w:tab/>
        <w:t>Ing. Martin Chovanec, ředitel</w:t>
      </w:r>
      <w:r w:rsidR="00497151">
        <w:rPr>
          <w:rStyle w:val="Hypertextovodkaz"/>
          <w:rFonts w:ascii="Times New Roman" w:hAnsi="Times New Roman"/>
          <w:color w:val="auto"/>
          <w:sz w:val="22"/>
          <w:szCs w:val="22"/>
          <w:u w:val="none"/>
        </w:rPr>
        <w:t xml:space="preserve"> úseku rozvoj a údržba majetku</w:t>
      </w:r>
    </w:p>
    <w:p w14:paraId="64F66F7E" w14:textId="6EC839F6" w:rsidR="00127C42" w:rsidRPr="00EB306E" w:rsidRDefault="00C8278B" w:rsidP="00C8634D">
      <w:pPr>
        <w:tabs>
          <w:tab w:val="left" w:pos="3969"/>
        </w:tabs>
        <w:ind w:right="21"/>
        <w:jc w:val="both"/>
        <w:rPr>
          <w:rFonts w:ascii="Times New Roman" w:hAnsi="Times New Roman"/>
          <w:sz w:val="22"/>
          <w:szCs w:val="22"/>
        </w:rPr>
      </w:pPr>
      <w:r w:rsidRPr="00EB306E">
        <w:rPr>
          <w:rStyle w:val="Hypertextovodkaz"/>
          <w:rFonts w:ascii="Times New Roman" w:hAnsi="Times New Roman"/>
          <w:color w:val="auto"/>
          <w:sz w:val="22"/>
          <w:szCs w:val="22"/>
        </w:rPr>
        <w:tab/>
        <w:t xml:space="preserve">tel.: 59 740 1200, email: </w:t>
      </w:r>
      <w:hyperlink r:id="rId12" w:history="1">
        <w:r w:rsidRPr="00EB306E">
          <w:rPr>
            <w:rStyle w:val="Hypertextovodkaz"/>
            <w:rFonts w:ascii="Times New Roman" w:hAnsi="Times New Roman"/>
            <w:sz w:val="22"/>
            <w:szCs w:val="22"/>
          </w:rPr>
          <w:t>Martin.Chovanec@dpo.cz</w:t>
        </w:r>
      </w:hyperlink>
      <w:r w:rsidRPr="00EB306E">
        <w:rPr>
          <w:rStyle w:val="Hypertextovodkaz"/>
          <w:rFonts w:ascii="Times New Roman" w:hAnsi="Times New Roman"/>
          <w:sz w:val="22"/>
          <w:szCs w:val="22"/>
        </w:rPr>
        <w:t xml:space="preserve"> </w:t>
      </w:r>
    </w:p>
    <w:p w14:paraId="5D201A3A" w14:textId="77777777" w:rsidR="00D54220" w:rsidRPr="00EB306E" w:rsidRDefault="00D54220" w:rsidP="00962D18">
      <w:pPr>
        <w:tabs>
          <w:tab w:val="left" w:pos="3969"/>
        </w:tabs>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iCs/>
          <w:sz w:val="22"/>
          <w:szCs w:val="22"/>
        </w:rPr>
        <w:t>objednatel</w:t>
      </w:r>
      <w:r w:rsidRPr="00EB306E">
        <w:rPr>
          <w:rFonts w:ascii="Times New Roman" w:hAnsi="Times New Roman"/>
          <w:b/>
          <w:sz w:val="22"/>
          <w:szCs w:val="22"/>
        </w:rPr>
        <w:t>“</w:t>
      </w:r>
      <w:r w:rsidRPr="00EB306E">
        <w:rPr>
          <w:rFonts w:ascii="Times New Roman" w:hAnsi="Times New Roman"/>
          <w:sz w:val="22"/>
          <w:szCs w:val="22"/>
        </w:rPr>
        <w:t xml:space="preserve">) </w:t>
      </w:r>
    </w:p>
    <w:p w14:paraId="339AFAAA" w14:textId="77777777" w:rsidR="00D54220" w:rsidRPr="00EB306E" w:rsidRDefault="00D54220">
      <w:pPr>
        <w:widowControl w:val="0"/>
        <w:ind w:right="21"/>
        <w:jc w:val="both"/>
        <w:rPr>
          <w:rFonts w:ascii="Times New Roman" w:hAnsi="Times New Roman"/>
          <w:sz w:val="22"/>
          <w:szCs w:val="22"/>
        </w:rPr>
      </w:pPr>
      <w:r w:rsidRPr="00EB306E">
        <w:rPr>
          <w:rFonts w:ascii="Times New Roman" w:hAnsi="Times New Roman"/>
          <w:sz w:val="22"/>
          <w:szCs w:val="22"/>
        </w:rPr>
        <w:t>na straně jedné</w:t>
      </w:r>
    </w:p>
    <w:p w14:paraId="5B8F0C32" w14:textId="77777777" w:rsidR="00547489" w:rsidRPr="00EB306E" w:rsidRDefault="00547489" w:rsidP="00C00376">
      <w:pPr>
        <w:widowControl w:val="0"/>
        <w:spacing w:before="240" w:after="240"/>
        <w:ind w:right="21"/>
        <w:jc w:val="both"/>
        <w:rPr>
          <w:rFonts w:ascii="Times New Roman" w:hAnsi="Times New Roman"/>
          <w:sz w:val="22"/>
          <w:szCs w:val="22"/>
        </w:rPr>
      </w:pPr>
      <w:r w:rsidRPr="00EB306E">
        <w:rPr>
          <w:rFonts w:ascii="Times New Roman" w:hAnsi="Times New Roman"/>
          <w:sz w:val="22"/>
          <w:szCs w:val="22"/>
        </w:rPr>
        <w:t>a</w:t>
      </w:r>
    </w:p>
    <w:p w14:paraId="19D3BC19" w14:textId="3F6D8378" w:rsidR="00F86370" w:rsidRPr="00EB306E" w:rsidRDefault="00F86370" w:rsidP="00296D17">
      <w:pPr>
        <w:pStyle w:val="Odstavecseseznamem"/>
        <w:numPr>
          <w:ilvl w:val="0"/>
          <w:numId w:val="6"/>
        </w:numPr>
        <w:tabs>
          <w:tab w:val="left" w:pos="3969"/>
        </w:tabs>
        <w:ind w:left="426" w:right="21" w:hanging="426"/>
        <w:jc w:val="both"/>
        <w:rPr>
          <w:rFonts w:ascii="Times New Roman" w:hAnsi="Times New Roman"/>
          <w:b/>
        </w:rPr>
      </w:pPr>
      <w:r w:rsidRPr="00EB306E">
        <w:rPr>
          <w:rFonts w:ascii="Times New Roman" w:hAnsi="Times New Roman"/>
          <w:b/>
        </w:rPr>
        <w:t xml:space="preserve">Zhotovitel: </w:t>
      </w:r>
      <w:r w:rsidRPr="00EB306E">
        <w:rPr>
          <w:rFonts w:ascii="Times New Roman" w:hAnsi="Times New Roman"/>
          <w:b/>
        </w:rPr>
        <w:tab/>
      </w:r>
      <w:r w:rsidR="005F0E44" w:rsidRPr="00EB306E">
        <w:rPr>
          <w:rFonts w:ascii="Times New Roman" w:hAnsi="Times New Roman"/>
          <w:b/>
          <w:highlight w:val="yellow"/>
        </w:rPr>
        <w:t>…</w:t>
      </w:r>
      <w:r w:rsidR="005F0E44" w:rsidRPr="00EB306E">
        <w:rPr>
          <w:rFonts w:ascii="Times New Roman" w:hAnsi="Times New Roman"/>
          <w:b/>
        </w:rPr>
        <w:t xml:space="preserve"> </w:t>
      </w:r>
      <w:r w:rsidR="00C8278B" w:rsidRPr="00EB306E">
        <w:rPr>
          <w:rFonts w:ascii="Times New Roman" w:hAnsi="Times New Roman"/>
          <w:b/>
          <w:bCs/>
          <w:highlight w:val="cyan"/>
        </w:rPr>
        <w:t>[</w:t>
      </w:r>
      <w:r w:rsidR="00CC20ED" w:rsidRPr="00EB306E">
        <w:rPr>
          <w:rFonts w:ascii="Times New Roman" w:hAnsi="Times New Roman"/>
          <w:b/>
          <w:bCs/>
          <w:i/>
          <w:iCs/>
          <w:highlight w:val="cyan"/>
        </w:rPr>
        <w:t>pozn.:</w:t>
      </w:r>
      <w:r w:rsidR="00CC20ED" w:rsidRPr="00EB306E">
        <w:rPr>
          <w:rFonts w:ascii="Times New Roman" w:hAnsi="Times New Roman"/>
        </w:rPr>
        <w:t xml:space="preserve"> </w:t>
      </w:r>
      <w:r w:rsidR="00C8278B" w:rsidRPr="00EB306E">
        <w:rPr>
          <w:rFonts w:ascii="Times New Roman" w:hAnsi="Times New Roman"/>
          <w:b/>
          <w:bCs/>
          <w:i/>
          <w:iCs/>
          <w:highlight w:val="cyan"/>
        </w:rPr>
        <w:t>doplní dodavatel</w:t>
      </w:r>
      <w:r w:rsidR="00962D18" w:rsidRPr="00EB306E">
        <w:rPr>
          <w:rFonts w:ascii="Times New Roman" w:hAnsi="Times New Roman"/>
          <w:b/>
          <w:bCs/>
          <w:i/>
          <w:iCs/>
          <w:highlight w:val="cyan"/>
        </w:rPr>
        <w:t>, následně poznámku smaže</w:t>
      </w:r>
      <w:r w:rsidR="00C8278B" w:rsidRPr="00EB306E">
        <w:rPr>
          <w:rFonts w:ascii="Times New Roman" w:hAnsi="Times New Roman"/>
          <w:b/>
          <w:bCs/>
          <w:highlight w:val="cyan"/>
        </w:rPr>
        <w:t>]</w:t>
      </w:r>
      <w:r w:rsidRPr="00EB306E">
        <w:rPr>
          <w:rFonts w:ascii="Times New Roman" w:hAnsi="Times New Roman"/>
          <w:b/>
          <w:bCs/>
        </w:rPr>
        <w:tab/>
      </w:r>
    </w:p>
    <w:p w14:paraId="6AE3CE11" w14:textId="2C21C5F8"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C8278B"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C8278B" w:rsidRPr="00EB306E">
        <w:rPr>
          <w:rFonts w:ascii="Times New Roman" w:hAnsi="Times New Roman"/>
          <w:i/>
          <w:iCs/>
          <w:sz w:val="22"/>
          <w:szCs w:val="22"/>
          <w:highlight w:val="cyan"/>
        </w:rPr>
        <w:t>doplní dodavatel</w:t>
      </w:r>
      <w:r w:rsidR="00962D18" w:rsidRPr="00EB306E">
        <w:rPr>
          <w:rFonts w:ascii="Times New Roman" w:hAnsi="Times New Roman"/>
          <w:i/>
          <w:iCs/>
          <w:sz w:val="22"/>
          <w:szCs w:val="22"/>
          <w:highlight w:val="cyan"/>
        </w:rPr>
        <w:t>, následně poznámku smaže</w:t>
      </w:r>
      <w:r w:rsidR="00C8278B" w:rsidRPr="00EB306E">
        <w:rPr>
          <w:rFonts w:ascii="Times New Roman" w:hAnsi="Times New Roman"/>
          <w:sz w:val="22"/>
          <w:szCs w:val="22"/>
          <w:highlight w:val="cyan"/>
        </w:rPr>
        <w:t>]</w:t>
      </w:r>
      <w:r w:rsidRPr="00EB306E">
        <w:rPr>
          <w:rFonts w:ascii="Times New Roman" w:hAnsi="Times New Roman"/>
          <w:sz w:val="22"/>
          <w:szCs w:val="22"/>
        </w:rPr>
        <w:tab/>
      </w:r>
    </w:p>
    <w:p w14:paraId="40654ADA" w14:textId="09A3A0AE"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právní forma: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8F55D99" w14:textId="794233B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zapsaná v obch. rejstříku: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814663C" w14:textId="0F9B0FC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IČ:</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51A2F9B7" w14:textId="2BCF1B19"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DIČ: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7452CD39" w14:textId="55E5B657"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bankovní spojení: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27980B8E" w14:textId="1F0AF76A"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číslo účtu: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F000634" w14:textId="765006B2"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jednající: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EFAB489" w14:textId="4D4BB761"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smluvních: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2ECB5B9" w14:textId="22BB8887"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technických: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6B6303C4" w14:textId="24BF28CF" w:rsidR="00C8278B" w:rsidRPr="00EB306E" w:rsidRDefault="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osoba oprávněná pro </w:t>
      </w:r>
      <w:r w:rsidR="001A459F" w:rsidRPr="00EB306E">
        <w:rPr>
          <w:rFonts w:ascii="Times New Roman" w:hAnsi="Times New Roman"/>
          <w:sz w:val="22"/>
          <w:szCs w:val="22"/>
        </w:rPr>
        <w:t xml:space="preserve">změny </w:t>
      </w:r>
      <w:r w:rsidRPr="00EB306E">
        <w:rPr>
          <w:rFonts w:ascii="Times New Roman" w:hAnsi="Times New Roman"/>
          <w:sz w:val="22"/>
          <w:szCs w:val="22"/>
        </w:rPr>
        <w:t xml:space="preserve">díla: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r w:rsidRPr="00EB306E">
        <w:rPr>
          <w:rFonts w:ascii="Times New Roman" w:hAnsi="Times New Roman"/>
          <w:sz w:val="22"/>
          <w:szCs w:val="22"/>
        </w:rPr>
        <w:tab/>
      </w:r>
    </w:p>
    <w:p w14:paraId="58B42F89" w14:textId="4F57D8EE" w:rsidR="00F86370" w:rsidRPr="00EB306E" w:rsidRDefault="00C8278B"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kontaktní doručovací adresa:</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r w:rsidR="00F86370" w:rsidRPr="00EB306E">
        <w:rPr>
          <w:rFonts w:ascii="Times New Roman" w:hAnsi="Times New Roman"/>
          <w:sz w:val="22"/>
          <w:szCs w:val="22"/>
        </w:rPr>
        <w:tab/>
      </w:r>
    </w:p>
    <w:p w14:paraId="13908CAA" w14:textId="77777777" w:rsidR="00F86370" w:rsidRPr="00EB306E" w:rsidRDefault="00F86370" w:rsidP="00962D18">
      <w:pPr>
        <w:widowControl w:val="0"/>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sz w:val="22"/>
          <w:szCs w:val="22"/>
        </w:rPr>
        <w:t>zhotovitel</w:t>
      </w:r>
      <w:r w:rsidRPr="00EB306E">
        <w:rPr>
          <w:rFonts w:ascii="Times New Roman" w:hAnsi="Times New Roman"/>
          <w:b/>
          <w:sz w:val="22"/>
          <w:szCs w:val="22"/>
        </w:rPr>
        <w:t>“</w:t>
      </w:r>
      <w:r w:rsidRPr="00EB306E">
        <w:rPr>
          <w:rFonts w:ascii="Times New Roman" w:hAnsi="Times New Roman"/>
          <w:sz w:val="22"/>
          <w:szCs w:val="22"/>
        </w:rPr>
        <w:t xml:space="preserve">) </w:t>
      </w:r>
    </w:p>
    <w:p w14:paraId="2B710CD5" w14:textId="77777777" w:rsidR="00F86370" w:rsidRPr="00EB306E" w:rsidRDefault="00F86370" w:rsidP="00F86370">
      <w:pPr>
        <w:widowControl w:val="0"/>
        <w:ind w:right="21"/>
        <w:jc w:val="both"/>
        <w:rPr>
          <w:rFonts w:ascii="Times New Roman" w:hAnsi="Times New Roman"/>
          <w:sz w:val="22"/>
          <w:szCs w:val="22"/>
        </w:rPr>
      </w:pPr>
      <w:r w:rsidRPr="00EB306E">
        <w:rPr>
          <w:rFonts w:ascii="Times New Roman" w:hAnsi="Times New Roman"/>
          <w:sz w:val="22"/>
          <w:szCs w:val="22"/>
        </w:rPr>
        <w:t>na straně druhé</w:t>
      </w:r>
    </w:p>
    <w:p w14:paraId="2B060E43" w14:textId="77777777" w:rsidR="00F86370" w:rsidRPr="00EB306E" w:rsidRDefault="00F86370" w:rsidP="00C276F2">
      <w:pPr>
        <w:widowControl w:val="0"/>
        <w:ind w:right="21"/>
        <w:jc w:val="both"/>
        <w:rPr>
          <w:rFonts w:ascii="Times New Roman" w:hAnsi="Times New Roman"/>
          <w:sz w:val="22"/>
          <w:szCs w:val="22"/>
        </w:rPr>
      </w:pPr>
    </w:p>
    <w:p w14:paraId="45337DE7" w14:textId="77777777" w:rsidR="003318E5" w:rsidRPr="00EB306E" w:rsidRDefault="00547489" w:rsidP="004C7D74">
      <w:pPr>
        <w:widowControl w:val="0"/>
        <w:ind w:right="21"/>
        <w:jc w:val="both"/>
        <w:rPr>
          <w:rFonts w:ascii="Times New Roman" w:hAnsi="Times New Roman"/>
          <w:sz w:val="22"/>
          <w:szCs w:val="22"/>
        </w:rPr>
      </w:pPr>
      <w:r w:rsidRPr="00EB306E">
        <w:rPr>
          <w:rFonts w:ascii="Times New Roman" w:hAnsi="Times New Roman"/>
          <w:sz w:val="22"/>
          <w:szCs w:val="22"/>
        </w:rPr>
        <w:t xml:space="preserve">uzavřely </w:t>
      </w:r>
      <w:r w:rsidR="00127C42" w:rsidRPr="00EB306E">
        <w:rPr>
          <w:rFonts w:ascii="Times New Roman" w:hAnsi="Times New Roman"/>
          <w:sz w:val="22"/>
          <w:szCs w:val="22"/>
        </w:rPr>
        <w:t>níže</w:t>
      </w:r>
      <w:r w:rsidRPr="00EB306E">
        <w:rPr>
          <w:rFonts w:ascii="Times New Roman" w:hAnsi="Times New Roman"/>
          <w:sz w:val="22"/>
          <w:szCs w:val="22"/>
        </w:rPr>
        <w:t xml:space="preserve"> uvedeného dne, měsíce a roku v souladu s § 2586 a násl. zákona č. 89/2012 Sb., občanský zákoník, </w:t>
      </w:r>
      <w:r w:rsidRPr="00EB306E">
        <w:rPr>
          <w:rFonts w:ascii="Times New Roman" w:hAnsi="Times New Roman"/>
          <w:sz w:val="22"/>
          <w:szCs w:val="22"/>
        </w:rPr>
        <w:lastRenderedPageBreak/>
        <w:t>v platném znění</w:t>
      </w:r>
      <w:r w:rsidR="000612F3" w:rsidRPr="00EB306E">
        <w:rPr>
          <w:rFonts w:ascii="Times New Roman" w:hAnsi="Times New Roman"/>
          <w:sz w:val="22"/>
          <w:szCs w:val="22"/>
        </w:rPr>
        <w:t xml:space="preserve"> (dále jen „</w:t>
      </w:r>
      <w:r w:rsidR="000612F3" w:rsidRPr="00EB306E">
        <w:rPr>
          <w:rFonts w:ascii="Times New Roman" w:hAnsi="Times New Roman"/>
          <w:b/>
          <w:i/>
          <w:iCs/>
          <w:sz w:val="22"/>
          <w:szCs w:val="22"/>
        </w:rPr>
        <w:t>občanský zákoník</w:t>
      </w:r>
      <w:r w:rsidR="000612F3" w:rsidRPr="00EB306E">
        <w:rPr>
          <w:rFonts w:ascii="Times New Roman" w:hAnsi="Times New Roman"/>
          <w:sz w:val="22"/>
          <w:szCs w:val="22"/>
        </w:rPr>
        <w:t>“)</w:t>
      </w:r>
      <w:r w:rsidRPr="00EB306E">
        <w:rPr>
          <w:rFonts w:ascii="Times New Roman" w:hAnsi="Times New Roman"/>
          <w:sz w:val="22"/>
          <w:szCs w:val="22"/>
        </w:rPr>
        <w:t xml:space="preserve">, a za podmínek dále uvedených tuto </w:t>
      </w:r>
      <w:r w:rsidR="00120592" w:rsidRPr="00EB306E">
        <w:rPr>
          <w:rFonts w:ascii="Times New Roman" w:hAnsi="Times New Roman"/>
          <w:b/>
          <w:sz w:val="22"/>
          <w:szCs w:val="22"/>
        </w:rPr>
        <w:t>s</w:t>
      </w:r>
      <w:r w:rsidRPr="00EB306E">
        <w:rPr>
          <w:rFonts w:ascii="Times New Roman" w:hAnsi="Times New Roman"/>
          <w:b/>
          <w:sz w:val="22"/>
          <w:szCs w:val="22"/>
        </w:rPr>
        <w:t>mlouvu o dílo.</w:t>
      </w:r>
      <w:r w:rsidR="00A81781" w:rsidRPr="00EB306E">
        <w:rPr>
          <w:rFonts w:ascii="Times New Roman" w:hAnsi="Times New Roman"/>
          <w:sz w:val="22"/>
          <w:szCs w:val="22"/>
        </w:rPr>
        <w:t xml:space="preserve"> </w:t>
      </w:r>
    </w:p>
    <w:p w14:paraId="22104C6D" w14:textId="77777777" w:rsidR="003318E5" w:rsidRPr="00EB306E" w:rsidRDefault="003318E5" w:rsidP="004C7D74">
      <w:pPr>
        <w:widowControl w:val="0"/>
        <w:ind w:right="21"/>
        <w:jc w:val="both"/>
        <w:rPr>
          <w:rFonts w:ascii="Times New Roman" w:hAnsi="Times New Roman"/>
          <w:sz w:val="22"/>
          <w:szCs w:val="22"/>
        </w:rPr>
      </w:pPr>
    </w:p>
    <w:p w14:paraId="43D0226A" w14:textId="447C24BF" w:rsidR="003318E5" w:rsidRPr="00EB306E" w:rsidRDefault="003318E5" w:rsidP="00962D18">
      <w:pPr>
        <w:pStyle w:val="Odstavecseseznamem"/>
        <w:widowControl w:val="0"/>
        <w:numPr>
          <w:ilvl w:val="0"/>
          <w:numId w:val="2"/>
        </w:numPr>
        <w:ind w:right="21"/>
        <w:jc w:val="both"/>
        <w:rPr>
          <w:rFonts w:ascii="Times New Roman" w:hAnsi="Times New Roman"/>
          <w:b/>
          <w:bCs/>
        </w:rPr>
      </w:pPr>
      <w:r w:rsidRPr="00EB306E">
        <w:rPr>
          <w:rFonts w:ascii="Times New Roman" w:hAnsi="Times New Roman"/>
          <w:b/>
          <w:bCs/>
        </w:rPr>
        <w:t>Preambule</w:t>
      </w:r>
    </w:p>
    <w:p w14:paraId="7B22C697" w14:textId="77777777" w:rsidR="003318E5" w:rsidRPr="00EB306E" w:rsidRDefault="003318E5" w:rsidP="004C7D74">
      <w:pPr>
        <w:widowControl w:val="0"/>
        <w:ind w:right="21"/>
        <w:jc w:val="both"/>
        <w:rPr>
          <w:rFonts w:ascii="Times New Roman" w:hAnsi="Times New Roman"/>
          <w:sz w:val="22"/>
          <w:szCs w:val="22"/>
        </w:rPr>
      </w:pPr>
    </w:p>
    <w:p w14:paraId="2EE36103" w14:textId="72D6D2D3" w:rsidR="003318E5" w:rsidRPr="00EB306E" w:rsidRDefault="003318E5" w:rsidP="006F20CA">
      <w:pPr>
        <w:pStyle w:val="Odstavecseseznamem"/>
        <w:widowControl w:val="0"/>
        <w:numPr>
          <w:ilvl w:val="1"/>
          <w:numId w:val="2"/>
        </w:numPr>
        <w:ind w:right="21"/>
        <w:jc w:val="both"/>
        <w:rPr>
          <w:rFonts w:ascii="Times New Roman" w:hAnsi="Times New Roman"/>
          <w:noProof/>
        </w:rPr>
      </w:pPr>
      <w:r w:rsidRPr="00EB306E">
        <w:rPr>
          <w:rFonts w:ascii="Times New Roman" w:hAnsi="Times New Roman"/>
          <w:noProof/>
        </w:rPr>
        <w:t>Objednatel je zadavatelem ve smyslu zákona č. 134/2016 Sb., o zadávání veřejných zakázek</w:t>
      </w:r>
      <w:r w:rsidR="005325E4" w:rsidRPr="00EB306E">
        <w:rPr>
          <w:rFonts w:ascii="Times New Roman" w:hAnsi="Times New Roman"/>
          <w:noProof/>
        </w:rPr>
        <w:t>, ve znění pozdějších předpisů.</w:t>
      </w:r>
      <w:r w:rsidRPr="00EB306E">
        <w:rPr>
          <w:rFonts w:ascii="Times New Roman" w:hAnsi="Times New Roman"/>
          <w:noProof/>
        </w:rPr>
        <w:t xml:space="preserve"> </w:t>
      </w:r>
      <w:r w:rsidRPr="00EB306E">
        <w:rPr>
          <w:rFonts w:ascii="Times New Roman" w:hAnsi="Times New Roman"/>
        </w:rPr>
        <w:t>(dále jen „</w:t>
      </w:r>
      <w:r w:rsidRPr="00EB306E">
        <w:rPr>
          <w:rFonts w:ascii="Times New Roman" w:hAnsi="Times New Roman"/>
          <w:b/>
          <w:i/>
          <w:iCs/>
        </w:rPr>
        <w:t>ZZVZ</w:t>
      </w:r>
      <w:r w:rsidRPr="00EB306E">
        <w:rPr>
          <w:rFonts w:ascii="Times New Roman" w:hAnsi="Times New Roman"/>
        </w:rPr>
        <w:t>“)</w:t>
      </w:r>
      <w:r w:rsidRPr="00EB306E">
        <w:rPr>
          <w:rFonts w:ascii="Times New Roman" w:hAnsi="Times New Roman"/>
          <w:noProof/>
        </w:rPr>
        <w:t xml:space="preserve"> a </w:t>
      </w:r>
      <w:r w:rsidRPr="00EB306E">
        <w:rPr>
          <w:rFonts w:ascii="Times New Roman" w:hAnsi="Times New Roman"/>
        </w:rPr>
        <w:t xml:space="preserve">tato smlouva je uzavírána </w:t>
      </w:r>
      <w:r w:rsidRPr="00EB306E">
        <w:rPr>
          <w:rFonts w:ascii="Times New Roman" w:hAnsi="Times New Roman"/>
          <w:noProof/>
        </w:rPr>
        <w:t>na základě zadávacího řízení</w:t>
      </w:r>
      <w:r w:rsidR="005F0E44" w:rsidRPr="00EB306E">
        <w:rPr>
          <w:rFonts w:ascii="Times New Roman" w:hAnsi="Times New Roman"/>
          <w:noProof/>
        </w:rPr>
        <w:t xml:space="preserve"> </w:t>
      </w:r>
      <w:r w:rsidRPr="00EB306E">
        <w:rPr>
          <w:rFonts w:ascii="Times New Roman" w:hAnsi="Times New Roman"/>
          <w:noProof/>
        </w:rPr>
        <w:t>na sektorovou veřejnou zakázku s </w:t>
      </w:r>
      <w:r w:rsidRPr="00EB306E">
        <w:rPr>
          <w:rFonts w:ascii="Times New Roman" w:hAnsi="Times New Roman"/>
        </w:rPr>
        <w:t>názvem:</w:t>
      </w:r>
      <w:r w:rsidR="005F0E44" w:rsidRPr="00EB306E">
        <w:rPr>
          <w:rFonts w:ascii="Times New Roman" w:hAnsi="Times New Roman"/>
        </w:rPr>
        <w:t xml:space="preserve"> </w:t>
      </w:r>
      <w:bookmarkStart w:id="0" w:name="_Hlk84494278"/>
      <w:r w:rsidR="00154766" w:rsidRPr="00EB306E">
        <w:rPr>
          <w:rFonts w:ascii="Times New Roman" w:hAnsi="Times New Roman"/>
          <w:b/>
        </w:rPr>
        <w:t>Rekonstrukce tram. nástupiště Fakultní nemocnice (oba směry)</w:t>
      </w:r>
      <w:bookmarkEnd w:id="0"/>
      <w:r w:rsidR="005F0E44" w:rsidRPr="00EB306E">
        <w:rPr>
          <w:rFonts w:ascii="Times New Roman" w:hAnsi="Times New Roman"/>
        </w:rPr>
        <w:t>.</w:t>
      </w:r>
      <w:r w:rsidR="005F0E44" w:rsidRPr="00EB306E">
        <w:rPr>
          <w:rFonts w:ascii="Times New Roman" w:hAnsi="Times New Roman"/>
          <w:noProof/>
        </w:rPr>
        <w:t xml:space="preserve"> Zakázka byla zveřejněna ve Věstníku veřejných zakázek pod eviden</w:t>
      </w:r>
      <w:r w:rsidR="00C76353" w:rsidRPr="00EB306E">
        <w:rPr>
          <w:rFonts w:ascii="Times New Roman" w:hAnsi="Times New Roman"/>
          <w:noProof/>
        </w:rPr>
        <w:t>č</w:t>
      </w:r>
      <w:r w:rsidR="005F0E44" w:rsidRPr="00EB306E">
        <w:rPr>
          <w:rFonts w:ascii="Times New Roman" w:hAnsi="Times New Roman"/>
          <w:noProof/>
        </w:rPr>
        <w:t xml:space="preserve">ním číslem </w:t>
      </w:r>
      <w:r w:rsidR="005F0E44" w:rsidRPr="00EB306E">
        <w:rPr>
          <w:rFonts w:ascii="Times New Roman" w:hAnsi="Times New Roman"/>
          <w:noProof/>
          <w:highlight w:val="yellow"/>
        </w:rPr>
        <w:t>…</w:t>
      </w:r>
      <w:r w:rsidR="005F0E44" w:rsidRPr="00EB306E">
        <w:rPr>
          <w:rFonts w:ascii="Times New Roman" w:hAnsi="Times New Roman"/>
          <w:noProof/>
        </w:rPr>
        <w:t xml:space="preserve"> </w:t>
      </w:r>
      <w:r w:rsidR="00783173" w:rsidRPr="00EB306E">
        <w:rPr>
          <w:rFonts w:ascii="Times New Roman" w:hAnsi="Times New Roman"/>
          <w:noProof/>
        </w:rPr>
        <w:t>(dále jen „</w:t>
      </w:r>
      <w:r w:rsidR="00783173" w:rsidRPr="00EB306E">
        <w:rPr>
          <w:rFonts w:ascii="Times New Roman" w:hAnsi="Times New Roman"/>
          <w:b/>
          <w:i/>
          <w:noProof/>
        </w:rPr>
        <w:t>veřejná zakázka</w:t>
      </w:r>
      <w:r w:rsidR="00783173" w:rsidRPr="00EB306E">
        <w:rPr>
          <w:rFonts w:ascii="Times New Roman" w:hAnsi="Times New Roman"/>
          <w:noProof/>
        </w:rPr>
        <w:t>“)</w:t>
      </w:r>
      <w:r w:rsidR="00C76353" w:rsidRPr="00EB306E">
        <w:rPr>
          <w:rFonts w:ascii="Times New Roman" w:hAnsi="Times New Roman"/>
          <w:noProof/>
        </w:rPr>
        <w:t xml:space="preserve"> </w:t>
      </w:r>
      <w:r w:rsidR="005F0E44"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005F0E44" w:rsidRPr="00EB306E">
        <w:rPr>
          <w:rFonts w:ascii="Times New Roman" w:hAnsi="Times New Roman"/>
          <w:i/>
          <w:iCs/>
          <w:highlight w:val="cyan"/>
        </w:rPr>
        <w:t>doplní zadavatel až před podpisem smlouvy]</w:t>
      </w:r>
      <w:r w:rsidR="00AD30EA" w:rsidRPr="00EB306E">
        <w:rPr>
          <w:rFonts w:ascii="Times New Roman" w:hAnsi="Times New Roman"/>
          <w:i/>
          <w:iCs/>
        </w:rPr>
        <w:t xml:space="preserve"> </w:t>
      </w:r>
      <w:r w:rsidR="00AD30EA" w:rsidRPr="00EB306E">
        <w:rPr>
          <w:rFonts w:ascii="Times New Roman" w:hAnsi="Times New Roman"/>
        </w:rPr>
        <w:t xml:space="preserve">a v rámci řízení u Dopravního podniku Ostrava a.s. je vedena pod číslem </w:t>
      </w:r>
      <w:r w:rsidR="00523A8E">
        <w:rPr>
          <w:rFonts w:ascii="Times New Roman" w:hAnsi="Times New Roman"/>
          <w:noProof/>
        </w:rPr>
        <w:t>SVZ</w:t>
      </w:r>
      <w:r w:rsidR="00AD30EA" w:rsidRPr="00EB306E">
        <w:rPr>
          <w:rFonts w:ascii="Times New Roman" w:hAnsi="Times New Roman"/>
          <w:noProof/>
        </w:rPr>
        <w:t>-</w:t>
      </w:r>
      <w:r w:rsidR="00523A8E">
        <w:rPr>
          <w:rFonts w:ascii="Times New Roman" w:hAnsi="Times New Roman"/>
          <w:noProof/>
        </w:rPr>
        <w:t>13-24-OŘ-Če</w:t>
      </w:r>
      <w:r w:rsidR="009F52C7" w:rsidRPr="00EB306E">
        <w:rPr>
          <w:rFonts w:ascii="Times New Roman" w:hAnsi="Times New Roman"/>
          <w:noProof/>
        </w:rPr>
        <w:t>.</w:t>
      </w:r>
      <w:r w:rsidR="001B665B" w:rsidRPr="00EB306E">
        <w:rPr>
          <w:rFonts w:ascii="Times New Roman" w:hAnsi="Times New Roman"/>
          <w:noProof/>
        </w:rPr>
        <w:t xml:space="preserve"> Tato smlouva o dílo byla uzavřena v rámci IP 202</w:t>
      </w:r>
      <w:r w:rsidR="00B26621" w:rsidRPr="00EB306E">
        <w:rPr>
          <w:rFonts w:ascii="Times New Roman" w:hAnsi="Times New Roman"/>
          <w:noProof/>
        </w:rPr>
        <w:t>4</w:t>
      </w:r>
      <w:r w:rsidR="001B665B" w:rsidRPr="00EB306E">
        <w:rPr>
          <w:rFonts w:ascii="Times New Roman" w:hAnsi="Times New Roman"/>
          <w:noProof/>
        </w:rPr>
        <w:t xml:space="preserve"> objednatele pod položkou č. </w:t>
      </w:r>
      <w:r w:rsidR="006F20CA" w:rsidRPr="00EB306E">
        <w:rPr>
          <w:rFonts w:ascii="Times New Roman" w:hAnsi="Times New Roman"/>
          <w:noProof/>
        </w:rPr>
        <w:t>035_2024</w:t>
      </w:r>
      <w:r w:rsidR="001B665B" w:rsidRPr="00EB306E">
        <w:rPr>
          <w:rFonts w:ascii="Times New Roman" w:hAnsi="Times New Roman"/>
          <w:noProof/>
        </w:rPr>
        <w:t>.</w:t>
      </w:r>
    </w:p>
    <w:p w14:paraId="441BA43D" w14:textId="31C1A781" w:rsidR="00577CE5" w:rsidRPr="00EB306E" w:rsidRDefault="00577CE5" w:rsidP="00577CE5">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EB306E">
        <w:rPr>
          <w:rFonts w:ascii="Times New Roman" w:hAnsi="Times New Roman"/>
          <w:noProof/>
        </w:rPr>
        <w:t xml:space="preserve">Zhotovitel prohlašuje, že je oprávněn tuto smlouvu uzavřít a řádně plnit závazky v ní obsažené. </w:t>
      </w:r>
    </w:p>
    <w:p w14:paraId="1D19731A" w14:textId="77777777" w:rsidR="00072FF9" w:rsidRPr="00EB306E" w:rsidRDefault="00577CE5" w:rsidP="00072FF9">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noProof/>
        </w:rPr>
        <w:t xml:space="preserve">Předchozí souhlas dozorčí rady objednatele k uzavření této smlouvy byl udělen dne </w:t>
      </w:r>
      <w:r w:rsidRPr="00EB306E">
        <w:rPr>
          <w:rFonts w:ascii="Times New Roman" w:hAnsi="Times New Roman"/>
          <w:noProof/>
          <w:highlight w:val="yellow"/>
        </w:rPr>
        <w:t>…</w:t>
      </w:r>
      <w:r w:rsidRPr="00EB306E">
        <w:rPr>
          <w:rFonts w:ascii="Times New Roman" w:hAnsi="Times New Roman"/>
          <w:noProof/>
        </w:rPr>
        <w:t xml:space="preserve"> </w:t>
      </w:r>
      <w:r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Pr="00EB306E">
        <w:rPr>
          <w:rFonts w:ascii="Times New Roman" w:hAnsi="Times New Roman"/>
          <w:i/>
          <w:iCs/>
          <w:highlight w:val="cyan"/>
        </w:rPr>
        <w:t>doplní zadavatel až před podpisem smlouvy]</w:t>
      </w:r>
      <w:r w:rsidRPr="00EB306E">
        <w:rPr>
          <w:rFonts w:ascii="Times New Roman" w:hAnsi="Times New Roman"/>
        </w:rPr>
        <w:t>.</w:t>
      </w:r>
      <w:r w:rsidR="00072FF9" w:rsidRPr="00EB306E">
        <w:rPr>
          <w:rFonts w:ascii="Times New Roman" w:hAnsi="Times New Roman"/>
          <w:noProof/>
        </w:rPr>
        <w:t xml:space="preserve"> </w:t>
      </w:r>
    </w:p>
    <w:p w14:paraId="095C5382" w14:textId="77777777" w:rsidR="00547489" w:rsidRPr="00EB306E"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EB306E" w:rsidRDefault="00E702D4" w:rsidP="00E702D4">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Předmět smlouvy</w:t>
      </w:r>
    </w:p>
    <w:p w14:paraId="56DC33AB" w14:textId="3F015E94" w:rsidR="00E85A16" w:rsidRPr="00EB306E" w:rsidRDefault="00942E08" w:rsidP="00E85A16">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 xml:space="preserve">Zhotovitel se </w:t>
      </w:r>
      <w:r w:rsidR="00F80797" w:rsidRPr="00EB306E">
        <w:rPr>
          <w:rFonts w:ascii="Times New Roman" w:hAnsi="Times New Roman"/>
          <w:color w:val="auto"/>
          <w:sz w:val="22"/>
          <w:szCs w:val="22"/>
        </w:rPr>
        <w:t xml:space="preserve">touto smlouvou </w:t>
      </w:r>
      <w:r w:rsidRPr="00EB306E">
        <w:rPr>
          <w:rFonts w:ascii="Times New Roman" w:hAnsi="Times New Roman"/>
          <w:color w:val="auto"/>
          <w:sz w:val="22"/>
          <w:szCs w:val="22"/>
        </w:rPr>
        <w:t>zavazuje</w:t>
      </w:r>
      <w:r w:rsidR="00F80797" w:rsidRPr="00EB306E">
        <w:rPr>
          <w:rFonts w:ascii="Times New Roman" w:hAnsi="Times New Roman"/>
          <w:color w:val="auto"/>
          <w:sz w:val="22"/>
          <w:szCs w:val="22"/>
        </w:rPr>
        <w:t> </w:t>
      </w:r>
      <w:r w:rsidRPr="00EB306E">
        <w:rPr>
          <w:rFonts w:ascii="Times New Roman" w:hAnsi="Times New Roman"/>
          <w:color w:val="auto"/>
          <w:sz w:val="22"/>
          <w:szCs w:val="22"/>
        </w:rPr>
        <w:t>prov</w:t>
      </w:r>
      <w:r w:rsidR="00F80797" w:rsidRPr="00EB306E">
        <w:rPr>
          <w:rFonts w:ascii="Times New Roman" w:hAnsi="Times New Roman"/>
          <w:color w:val="auto"/>
          <w:sz w:val="22"/>
          <w:szCs w:val="22"/>
        </w:rPr>
        <w:t>ést na svůj náklad a nebezpečí pro objednatele</w:t>
      </w:r>
      <w:r w:rsidRPr="00EB306E">
        <w:rPr>
          <w:rFonts w:ascii="Times New Roman" w:hAnsi="Times New Roman"/>
          <w:color w:val="auto"/>
          <w:sz w:val="22"/>
          <w:szCs w:val="22"/>
        </w:rPr>
        <w:t xml:space="preserve"> </w:t>
      </w:r>
      <w:r w:rsidR="00E85A16" w:rsidRPr="00EB306E">
        <w:rPr>
          <w:rFonts w:ascii="Times New Roman" w:hAnsi="Times New Roman"/>
          <w:color w:val="auto"/>
          <w:sz w:val="22"/>
          <w:szCs w:val="22"/>
        </w:rPr>
        <w:t>díl</w:t>
      </w:r>
      <w:r w:rsidR="00F80797" w:rsidRPr="00EB306E">
        <w:rPr>
          <w:rFonts w:ascii="Times New Roman" w:hAnsi="Times New Roman"/>
          <w:color w:val="auto"/>
          <w:sz w:val="22"/>
          <w:szCs w:val="22"/>
        </w:rPr>
        <w:t>o</w:t>
      </w:r>
      <w:r w:rsidR="00E85A16"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pod názvem </w:t>
      </w:r>
      <w:r w:rsidR="00154766" w:rsidRPr="00EB306E">
        <w:rPr>
          <w:rFonts w:ascii="Times New Roman" w:hAnsi="Times New Roman"/>
          <w:b/>
          <w:sz w:val="22"/>
          <w:szCs w:val="22"/>
        </w:rPr>
        <w:t xml:space="preserve">Rekonstrukce tram. nástupiště Fakultní nemocnice (oba směry) </w:t>
      </w:r>
      <w:r w:rsidR="00B14100" w:rsidRPr="00EB306E">
        <w:rPr>
          <w:rFonts w:ascii="Times New Roman" w:hAnsi="Times New Roman"/>
          <w:sz w:val="22"/>
          <w:szCs w:val="22"/>
        </w:rPr>
        <w:t xml:space="preserve"> </w:t>
      </w:r>
      <w:r w:rsidR="00E85A16" w:rsidRPr="00EB306E">
        <w:rPr>
          <w:rFonts w:ascii="Times New Roman" w:hAnsi="Times New Roman"/>
          <w:sz w:val="22"/>
          <w:szCs w:val="22"/>
        </w:rPr>
        <w:t>(dále také jen „</w:t>
      </w:r>
      <w:r w:rsidR="00E85A16" w:rsidRPr="00EB306E">
        <w:rPr>
          <w:rFonts w:ascii="Times New Roman" w:hAnsi="Times New Roman"/>
          <w:b/>
          <w:bCs/>
          <w:i/>
          <w:iCs/>
          <w:sz w:val="22"/>
          <w:szCs w:val="22"/>
        </w:rPr>
        <w:t>Dílo</w:t>
      </w:r>
      <w:r w:rsidR="00E85A16" w:rsidRPr="00EB306E">
        <w:rPr>
          <w:rFonts w:ascii="Times New Roman" w:hAnsi="Times New Roman"/>
          <w:sz w:val="22"/>
          <w:szCs w:val="22"/>
        </w:rPr>
        <w:t xml:space="preserve">“) a </w:t>
      </w:r>
      <w:r w:rsidR="0005568C" w:rsidRPr="00EB306E">
        <w:rPr>
          <w:rFonts w:ascii="Times New Roman" w:hAnsi="Times New Roman"/>
          <w:sz w:val="22"/>
          <w:szCs w:val="22"/>
        </w:rPr>
        <w:t>o</w:t>
      </w:r>
      <w:r w:rsidR="00E85A16" w:rsidRPr="00EB306E">
        <w:rPr>
          <w:rFonts w:ascii="Times New Roman" w:hAnsi="Times New Roman"/>
          <w:sz w:val="22"/>
          <w:szCs w:val="22"/>
        </w:rPr>
        <w:t xml:space="preserve">bjednatel se zavazuje řádně provedené Dílo za podmínek této smlouvy převzít a uhradit </w:t>
      </w:r>
      <w:r w:rsidR="0005568C" w:rsidRPr="00EB306E">
        <w:rPr>
          <w:rFonts w:ascii="Times New Roman" w:hAnsi="Times New Roman"/>
          <w:sz w:val="22"/>
          <w:szCs w:val="22"/>
        </w:rPr>
        <w:t>z</w:t>
      </w:r>
      <w:r w:rsidR="00E85A16" w:rsidRPr="00EB306E">
        <w:rPr>
          <w:rFonts w:ascii="Times New Roman" w:hAnsi="Times New Roman"/>
          <w:sz w:val="22"/>
          <w:szCs w:val="22"/>
        </w:rPr>
        <w:t xml:space="preserve">hotoviteli sjednanou cenu Díla. </w:t>
      </w:r>
    </w:p>
    <w:p w14:paraId="392C93C7" w14:textId="235686BA" w:rsidR="002D7741" w:rsidRPr="00EB306E" w:rsidRDefault="00E85A16" w:rsidP="0005568C">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Předmět Díla</w:t>
      </w:r>
      <w:r w:rsidR="009C2653" w:rsidRPr="00EB306E">
        <w:rPr>
          <w:rFonts w:ascii="Times New Roman" w:hAnsi="Times New Roman"/>
          <w:color w:val="auto"/>
          <w:sz w:val="22"/>
          <w:szCs w:val="22"/>
        </w:rPr>
        <w:t xml:space="preserve"> dle této smlouvy</w:t>
      </w:r>
      <w:r w:rsidRPr="00EB306E">
        <w:rPr>
          <w:rFonts w:ascii="Times New Roman" w:hAnsi="Times New Roman"/>
          <w:color w:val="auto"/>
          <w:sz w:val="22"/>
          <w:szCs w:val="22"/>
        </w:rPr>
        <w:t xml:space="preserve"> je specifikován</w:t>
      </w:r>
      <w:r w:rsidR="008B1B4B" w:rsidRPr="00EB306E">
        <w:rPr>
          <w:rFonts w:ascii="Times New Roman" w:hAnsi="Times New Roman"/>
          <w:color w:val="auto"/>
          <w:sz w:val="22"/>
          <w:szCs w:val="22"/>
        </w:rPr>
        <w:t xml:space="preserve"> v</w:t>
      </w:r>
      <w:r w:rsidR="002D7741" w:rsidRPr="00EB306E">
        <w:rPr>
          <w:rFonts w:ascii="Times New Roman" w:hAnsi="Times New Roman"/>
          <w:color w:val="auto"/>
          <w:sz w:val="22"/>
          <w:szCs w:val="22"/>
        </w:rPr>
        <w:t>:</w:t>
      </w:r>
    </w:p>
    <w:p w14:paraId="5183DC67" w14:textId="175133D0" w:rsidR="009C2653" w:rsidRPr="00EB306E" w:rsidRDefault="00E85A16" w:rsidP="00B14100">
      <w:pPr>
        <w:pStyle w:val="Text"/>
        <w:numPr>
          <w:ilvl w:val="0"/>
          <w:numId w:val="8"/>
        </w:numPr>
        <w:tabs>
          <w:tab w:val="clear" w:pos="227"/>
        </w:tabs>
        <w:spacing w:before="90" w:line="240" w:lineRule="auto"/>
        <w:ind w:right="21"/>
        <w:rPr>
          <w:rFonts w:ascii="Times New Roman" w:hAnsi="Times New Roman"/>
          <w:sz w:val="22"/>
          <w:szCs w:val="22"/>
        </w:rPr>
      </w:pPr>
      <w:r w:rsidRPr="00EB306E">
        <w:rPr>
          <w:rFonts w:ascii="Times New Roman" w:hAnsi="Times New Roman"/>
          <w:sz w:val="22"/>
          <w:szCs w:val="22"/>
        </w:rPr>
        <w:t xml:space="preserve">dokumentaci pro vydání stavebního povolení v </w:t>
      </w:r>
      <w:r w:rsidR="008B1B4B" w:rsidRPr="00EB306E">
        <w:rPr>
          <w:rFonts w:ascii="Times New Roman" w:hAnsi="Times New Roman"/>
          <w:sz w:val="22"/>
          <w:szCs w:val="22"/>
        </w:rPr>
        <w:t>podrobnostech</w:t>
      </w:r>
      <w:r w:rsidRPr="00EB306E">
        <w:rPr>
          <w:rFonts w:ascii="Times New Roman" w:hAnsi="Times New Roman"/>
          <w:sz w:val="22"/>
          <w:szCs w:val="22"/>
        </w:rPr>
        <w:t xml:space="preserve"> dokumentace pro provádění stavby</w:t>
      </w:r>
      <w:r w:rsidR="00C76353" w:rsidRPr="00EB306E">
        <w:rPr>
          <w:rFonts w:ascii="Times New Roman" w:hAnsi="Times New Roman"/>
          <w:sz w:val="22"/>
          <w:szCs w:val="22"/>
        </w:rPr>
        <w:t xml:space="preserve"> („</w:t>
      </w:r>
      <w:r w:rsidR="00EB306E" w:rsidRPr="00EB306E">
        <w:rPr>
          <w:rFonts w:ascii="Times New Roman" w:hAnsi="Times New Roman"/>
          <w:sz w:val="22"/>
          <w:szCs w:val="22"/>
        </w:rPr>
        <w:t>Rekonstrukce tram. nástupiště Fakultní nemocnice (oba směry)</w:t>
      </w:r>
      <w:r w:rsidR="00C76353" w:rsidRPr="00EB306E">
        <w:rPr>
          <w:rFonts w:ascii="Times New Roman" w:hAnsi="Times New Roman"/>
          <w:sz w:val="22"/>
          <w:szCs w:val="22"/>
        </w:rPr>
        <w:t>“)</w:t>
      </w:r>
      <w:r w:rsidR="0005568C" w:rsidRPr="00EB306E">
        <w:rPr>
          <w:rFonts w:ascii="Times New Roman" w:hAnsi="Times New Roman"/>
          <w:sz w:val="22"/>
          <w:szCs w:val="22"/>
        </w:rPr>
        <w:t>,</w:t>
      </w:r>
      <w:r w:rsidRPr="00EB306E">
        <w:rPr>
          <w:rFonts w:ascii="Times New Roman" w:hAnsi="Times New Roman"/>
          <w:sz w:val="22"/>
          <w:szCs w:val="22"/>
        </w:rPr>
        <w:t xml:space="preserve"> vypracované </w:t>
      </w:r>
      <w:r w:rsidR="009C2653" w:rsidRPr="00EB306E">
        <w:rPr>
          <w:rFonts w:ascii="Times New Roman" w:hAnsi="Times New Roman"/>
          <w:sz w:val="22"/>
          <w:szCs w:val="22"/>
        </w:rPr>
        <w:t>společností</w:t>
      </w:r>
      <w:r w:rsidRPr="00EB306E">
        <w:rPr>
          <w:rFonts w:ascii="Times New Roman" w:hAnsi="Times New Roman"/>
          <w:sz w:val="22"/>
          <w:szCs w:val="22"/>
        </w:rPr>
        <w:t xml:space="preserve"> </w:t>
      </w:r>
      <w:r w:rsidR="00EB306E" w:rsidRPr="00EB306E">
        <w:rPr>
          <w:rFonts w:ascii="Times New Roman" w:hAnsi="Times New Roman"/>
          <w:bCs/>
          <w:iCs/>
          <w:sz w:val="22"/>
          <w:szCs w:val="22"/>
        </w:rPr>
        <w:t xml:space="preserve">Dopravní projektování, spol. s r.o., </w:t>
      </w:r>
      <w:r w:rsidR="00EB306E" w:rsidRPr="00EB306E">
        <w:rPr>
          <w:rFonts w:ascii="Times New Roman" w:hAnsi="Times New Roman"/>
          <w:sz w:val="22"/>
          <w:szCs w:val="22"/>
        </w:rPr>
        <w:t>28. října 3388/111</w:t>
      </w:r>
      <w:r w:rsidRPr="00EB306E">
        <w:rPr>
          <w:rFonts w:ascii="Times New Roman" w:hAnsi="Times New Roman"/>
          <w:sz w:val="22"/>
          <w:szCs w:val="22"/>
        </w:rPr>
        <w:t xml:space="preserve">, IČ: </w:t>
      </w:r>
      <w:r w:rsidR="00EB306E" w:rsidRPr="00EB306E">
        <w:rPr>
          <w:rFonts w:ascii="Times New Roman" w:hAnsi="Times New Roman"/>
          <w:sz w:val="22"/>
          <w:szCs w:val="22"/>
        </w:rPr>
        <w:t>25361520</w:t>
      </w:r>
      <w:r w:rsidR="009C2653" w:rsidRPr="00EB306E">
        <w:rPr>
          <w:rFonts w:ascii="Times New Roman" w:hAnsi="Times New Roman"/>
          <w:sz w:val="22"/>
          <w:szCs w:val="22"/>
        </w:rPr>
        <w:t xml:space="preserve"> (dále jen „</w:t>
      </w:r>
      <w:r w:rsidR="00C5384E" w:rsidRPr="00EB306E">
        <w:rPr>
          <w:rFonts w:ascii="Times New Roman" w:hAnsi="Times New Roman"/>
          <w:b/>
          <w:bCs/>
          <w:i/>
          <w:iCs/>
          <w:sz w:val="22"/>
          <w:szCs w:val="22"/>
        </w:rPr>
        <w:t>DPS</w:t>
      </w:r>
      <w:r w:rsidR="009C2653" w:rsidRPr="00EB306E">
        <w:rPr>
          <w:rFonts w:ascii="Times New Roman" w:hAnsi="Times New Roman"/>
          <w:sz w:val="22"/>
          <w:szCs w:val="22"/>
        </w:rPr>
        <w:t>“), a to v</w:t>
      </w:r>
      <w:r w:rsidR="0005568C" w:rsidRPr="00EB306E">
        <w:rPr>
          <w:rFonts w:ascii="Times New Roman" w:hAnsi="Times New Roman"/>
          <w:sz w:val="22"/>
          <w:szCs w:val="22"/>
        </w:rPr>
        <w:t> </w:t>
      </w:r>
      <w:r w:rsidR="009C2653" w:rsidRPr="00EB306E">
        <w:rPr>
          <w:rFonts w:ascii="Times New Roman" w:hAnsi="Times New Roman"/>
          <w:sz w:val="22"/>
          <w:szCs w:val="22"/>
        </w:rPr>
        <w:t>rozsahu</w:t>
      </w:r>
      <w:r w:rsidR="0005568C" w:rsidRPr="00EB306E">
        <w:rPr>
          <w:rFonts w:ascii="Times New Roman" w:hAnsi="Times New Roman"/>
          <w:sz w:val="22"/>
          <w:szCs w:val="22"/>
        </w:rPr>
        <w:t xml:space="preserve"> těchto stavebních objektů (SO)</w:t>
      </w:r>
      <w:r w:rsidR="009C2653" w:rsidRPr="00EB306E">
        <w:rPr>
          <w:rFonts w:ascii="Times New Roman" w:hAnsi="Times New Roman"/>
          <w:sz w:val="22"/>
          <w:szCs w:val="22"/>
        </w:rPr>
        <w:t>:</w:t>
      </w:r>
    </w:p>
    <w:p w14:paraId="3353AD6D" w14:textId="77777777" w:rsidR="00C420EE" w:rsidRPr="00EB306E" w:rsidRDefault="00C420EE" w:rsidP="00962D18">
      <w:pPr>
        <w:pStyle w:val="Odstavecseseznamem"/>
        <w:ind w:left="1134"/>
        <w:jc w:val="both"/>
        <w:rPr>
          <w:rFonts w:ascii="Times New Roman" w:hAnsi="Times New Roman"/>
        </w:rPr>
      </w:pPr>
    </w:p>
    <w:p w14:paraId="54914400" w14:textId="6ED5AEC0"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101 – </w:t>
      </w:r>
      <w:r w:rsidR="00EF5D69">
        <w:rPr>
          <w:rFonts w:ascii="Times New Roman" w:hAnsi="Times New Roman"/>
        </w:rPr>
        <w:t>NÁSTUPIŠTĚ</w:t>
      </w:r>
      <w:r w:rsidRPr="00EB306E">
        <w:rPr>
          <w:rFonts w:ascii="Times New Roman" w:hAnsi="Times New Roman"/>
        </w:rPr>
        <w:t xml:space="preserve"> </w:t>
      </w:r>
    </w:p>
    <w:p w14:paraId="3C823C5C" w14:textId="169DF3DD"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102 – </w:t>
      </w:r>
      <w:r w:rsidR="00EF5D69">
        <w:rPr>
          <w:rFonts w:ascii="Times New Roman" w:hAnsi="Times New Roman"/>
        </w:rPr>
        <w:t>ZPEVNĚNÉ PLOCHY</w:t>
      </w:r>
    </w:p>
    <w:p w14:paraId="62A6EE05" w14:textId="44A11F5B"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401 – </w:t>
      </w:r>
      <w:r w:rsidR="00EF5D69">
        <w:rPr>
          <w:rFonts w:ascii="Times New Roman" w:hAnsi="Times New Roman"/>
        </w:rPr>
        <w:t>ÚPRAVA VO</w:t>
      </w:r>
      <w:r w:rsidRPr="00EB306E">
        <w:rPr>
          <w:rFonts w:ascii="Times New Roman" w:hAnsi="Times New Roman"/>
        </w:rPr>
        <w:t xml:space="preserve"> </w:t>
      </w:r>
    </w:p>
    <w:p w14:paraId="5A9164C0" w14:textId="2F0CD09C" w:rsidR="00A8536A" w:rsidRPr="00EB306E" w:rsidRDefault="00A8536A" w:rsidP="00A624F9">
      <w:pPr>
        <w:pStyle w:val="Odstavecseseznamem"/>
        <w:ind w:left="1134"/>
        <w:jc w:val="both"/>
        <w:rPr>
          <w:rFonts w:ascii="Times New Roman" w:hAnsi="Times New Roman"/>
        </w:rPr>
      </w:pPr>
    </w:p>
    <w:p w14:paraId="5D43ECBC" w14:textId="5940EEEB" w:rsidR="002D7741" w:rsidRPr="00EB306E" w:rsidRDefault="002D7741" w:rsidP="00296D17">
      <w:pPr>
        <w:pStyle w:val="Odstavecseseznamem"/>
        <w:numPr>
          <w:ilvl w:val="0"/>
          <w:numId w:val="8"/>
        </w:numPr>
        <w:spacing w:before="90"/>
        <w:ind w:left="1134"/>
        <w:jc w:val="both"/>
        <w:rPr>
          <w:rFonts w:ascii="Times New Roman" w:hAnsi="Times New Roman"/>
        </w:rPr>
      </w:pPr>
      <w:r w:rsidRPr="00EB306E">
        <w:rPr>
          <w:rFonts w:ascii="Times New Roman" w:hAnsi="Times New Roman"/>
        </w:rPr>
        <w:t xml:space="preserve">zpracovaném </w:t>
      </w:r>
      <w:r w:rsidR="009024BA" w:rsidRPr="00EB306E">
        <w:rPr>
          <w:rFonts w:ascii="Times New Roman" w:hAnsi="Times New Roman"/>
        </w:rPr>
        <w:t>s</w:t>
      </w:r>
      <w:r w:rsidR="009024BA" w:rsidRPr="00EB306E">
        <w:rPr>
          <w:rFonts w:ascii="Times New Roman" w:eastAsia="Calibri" w:hAnsi="Times New Roman"/>
          <w:lang w:eastAsia="en-US"/>
        </w:rPr>
        <w:t>oupisu stavebních prací, dodávek a služeb s </w:t>
      </w:r>
      <w:r w:rsidRPr="00EB306E">
        <w:rPr>
          <w:rFonts w:ascii="Times New Roman" w:hAnsi="Times New Roman"/>
        </w:rPr>
        <w:t>výkaz</w:t>
      </w:r>
      <w:r w:rsidR="009024BA" w:rsidRPr="00EB306E">
        <w:rPr>
          <w:rFonts w:ascii="Times New Roman" w:hAnsi="Times New Roman"/>
        </w:rPr>
        <w:t>em</w:t>
      </w:r>
      <w:r w:rsidRPr="00EB306E">
        <w:rPr>
          <w:rFonts w:ascii="Times New Roman" w:hAnsi="Times New Roman"/>
        </w:rPr>
        <w:t xml:space="preserve"> výměr</w:t>
      </w:r>
      <w:r w:rsidR="00C76353" w:rsidRPr="00EB306E">
        <w:rPr>
          <w:rFonts w:ascii="Times New Roman" w:hAnsi="Times New Roman"/>
        </w:rPr>
        <w:t xml:space="preserve"> („</w:t>
      </w:r>
      <w:r w:rsidR="00C76353" w:rsidRPr="00EB306E">
        <w:rPr>
          <w:rFonts w:ascii="Times New Roman" w:hAnsi="Times New Roman"/>
          <w:i/>
          <w:iCs/>
        </w:rPr>
        <w:t>Soupis prací</w:t>
      </w:r>
      <w:r w:rsidR="00C76353" w:rsidRPr="00EB306E">
        <w:rPr>
          <w:rFonts w:ascii="Times New Roman" w:hAnsi="Times New Roman"/>
        </w:rPr>
        <w:t>“)</w:t>
      </w:r>
      <w:r w:rsidR="008B1B4B" w:rsidRPr="00EB306E">
        <w:rPr>
          <w:rFonts w:ascii="Times New Roman" w:hAnsi="Times New Roman"/>
        </w:rPr>
        <w:t>, který tvoří</w:t>
      </w:r>
      <w:r w:rsidR="00425088" w:rsidRPr="00EB306E">
        <w:rPr>
          <w:rFonts w:ascii="Times New Roman" w:hAnsi="Times New Roman"/>
        </w:rPr>
        <w:t xml:space="preserve"> po ocenění zhotovitelem</w:t>
      </w:r>
      <w:r w:rsidR="008B1B4B" w:rsidRPr="00EB306E">
        <w:rPr>
          <w:rFonts w:ascii="Times New Roman" w:hAnsi="Times New Roman"/>
        </w:rPr>
        <w:t xml:space="preserve"> Přílohu č. 1 této smlouvy</w:t>
      </w:r>
      <w:r w:rsidRPr="00EB306E">
        <w:rPr>
          <w:rFonts w:ascii="Times New Roman" w:hAnsi="Times New Roman"/>
        </w:rPr>
        <w:t xml:space="preserve"> (dále jen „</w:t>
      </w:r>
      <w:r w:rsidRPr="00EB306E">
        <w:rPr>
          <w:rFonts w:ascii="Times New Roman" w:hAnsi="Times New Roman"/>
          <w:b/>
          <w:bCs/>
          <w:i/>
          <w:iCs/>
        </w:rPr>
        <w:t>Položkový rozpočet</w:t>
      </w:r>
      <w:r w:rsidRPr="00EB306E">
        <w:rPr>
          <w:rFonts w:ascii="Times New Roman" w:hAnsi="Times New Roman"/>
        </w:rPr>
        <w:t>“).</w:t>
      </w:r>
    </w:p>
    <w:p w14:paraId="13AF2A50" w14:textId="314D9A20" w:rsidR="00425088" w:rsidRPr="00EB306E" w:rsidRDefault="00425088" w:rsidP="00C76353">
      <w:pPr>
        <w:spacing w:before="90"/>
        <w:ind w:left="709"/>
        <w:jc w:val="both"/>
        <w:rPr>
          <w:rFonts w:ascii="Times New Roman" w:hAnsi="Times New Roman"/>
          <w:sz w:val="22"/>
          <w:szCs w:val="22"/>
        </w:rPr>
      </w:pPr>
      <w:r w:rsidRPr="00EB306E">
        <w:rPr>
          <w:rFonts w:ascii="Times New Roman" w:hAnsi="Times New Roman"/>
          <w:sz w:val="22"/>
          <w:szCs w:val="22"/>
        </w:rPr>
        <w:t xml:space="preserve">Smluvní strany v této souvislosti sjednávají, že v případě rozporu mezi DPS a Položkovým rozpočtem je rozhodný </w:t>
      </w:r>
      <w:r w:rsidR="00B85829" w:rsidRPr="00EB306E">
        <w:rPr>
          <w:rFonts w:ascii="Times New Roman" w:hAnsi="Times New Roman"/>
          <w:sz w:val="22"/>
          <w:szCs w:val="22"/>
        </w:rPr>
        <w:t>položkový rozpočet</w:t>
      </w:r>
      <w:r w:rsidRPr="00EB306E">
        <w:rPr>
          <w:rFonts w:ascii="Times New Roman" w:hAnsi="Times New Roman"/>
          <w:sz w:val="22"/>
          <w:szCs w:val="22"/>
        </w:rPr>
        <w:t xml:space="preserve">. </w:t>
      </w:r>
    </w:p>
    <w:p w14:paraId="716DB684" w14:textId="52CF1171" w:rsidR="00057669" w:rsidRPr="00EB306E"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Zhotovitel se tedy zavazuje provést Dílo v</w:t>
      </w:r>
      <w:r w:rsidR="00C76353" w:rsidRPr="00EB306E">
        <w:rPr>
          <w:rFonts w:ascii="Times New Roman" w:hAnsi="Times New Roman"/>
          <w:sz w:val="22"/>
          <w:szCs w:val="22"/>
        </w:rPr>
        <w:t> rozsahu uvedeném v bodu 3.2 této smlouvy</w:t>
      </w:r>
      <w:r w:rsidRPr="00EB306E">
        <w:rPr>
          <w:rFonts w:ascii="Times New Roman" w:hAnsi="Times New Roman"/>
          <w:sz w:val="22"/>
          <w:szCs w:val="22"/>
        </w:rPr>
        <w:t xml:space="preserve"> </w:t>
      </w:r>
      <w:r w:rsidR="000902E6" w:rsidRPr="00EB306E">
        <w:rPr>
          <w:rFonts w:ascii="Times New Roman" w:hAnsi="Times New Roman"/>
          <w:sz w:val="22"/>
          <w:szCs w:val="22"/>
        </w:rPr>
        <w:t>s</w:t>
      </w:r>
      <w:r w:rsidRPr="00EB306E">
        <w:rPr>
          <w:rFonts w:ascii="Times New Roman" w:hAnsi="Times New Roman"/>
          <w:sz w:val="22"/>
          <w:szCs w:val="22"/>
        </w:rPr>
        <w:t xml:space="preserve"> tím, že s</w:t>
      </w:r>
      <w:r w:rsidR="00953D08" w:rsidRPr="00EB306E">
        <w:rPr>
          <w:rFonts w:ascii="Times New Roman" w:hAnsi="Times New Roman"/>
          <w:color w:val="auto"/>
          <w:sz w:val="22"/>
          <w:szCs w:val="22"/>
        </w:rPr>
        <w:t xml:space="preserve">oučástí </w:t>
      </w:r>
      <w:r w:rsidR="00057669" w:rsidRPr="00EB306E">
        <w:rPr>
          <w:rFonts w:ascii="Times New Roman" w:hAnsi="Times New Roman"/>
          <w:color w:val="auto"/>
          <w:sz w:val="22"/>
          <w:szCs w:val="22"/>
        </w:rPr>
        <w:t>D</w:t>
      </w:r>
      <w:r w:rsidR="00F60BEA" w:rsidRPr="00EB306E">
        <w:rPr>
          <w:rFonts w:ascii="Times New Roman" w:hAnsi="Times New Roman"/>
          <w:color w:val="auto"/>
          <w:sz w:val="22"/>
          <w:szCs w:val="22"/>
        </w:rPr>
        <w:t>íla</w:t>
      </w:r>
      <w:r w:rsidR="00953D08" w:rsidRPr="00EB306E">
        <w:rPr>
          <w:rFonts w:ascii="Times New Roman" w:hAnsi="Times New Roman"/>
          <w:color w:val="auto"/>
          <w:sz w:val="22"/>
          <w:szCs w:val="22"/>
        </w:rPr>
        <w:t xml:space="preserve"> je </w:t>
      </w:r>
      <w:r w:rsidRPr="00EB306E">
        <w:rPr>
          <w:rFonts w:ascii="Times New Roman" w:hAnsi="Times New Roman"/>
          <w:color w:val="auto"/>
          <w:sz w:val="22"/>
          <w:szCs w:val="22"/>
        </w:rPr>
        <w:t xml:space="preserve">vždy </w:t>
      </w:r>
      <w:r w:rsidR="00953D08" w:rsidRPr="00EB306E">
        <w:rPr>
          <w:rFonts w:ascii="Times New Roman" w:hAnsi="Times New Roman"/>
          <w:color w:val="auto"/>
          <w:sz w:val="22"/>
          <w:szCs w:val="22"/>
        </w:rPr>
        <w:t>také</w:t>
      </w:r>
      <w:r w:rsidR="002D7741" w:rsidRPr="00EB306E">
        <w:rPr>
          <w:rFonts w:ascii="Times New Roman" w:hAnsi="Times New Roman"/>
          <w:color w:val="auto"/>
          <w:sz w:val="22"/>
          <w:szCs w:val="22"/>
        </w:rPr>
        <w:t xml:space="preserve"> (bez ohledu na to, zda jsou tyto položky výslovně uvedeny v DPS </w:t>
      </w:r>
      <w:r w:rsidRPr="00EB306E">
        <w:rPr>
          <w:rFonts w:ascii="Times New Roman" w:hAnsi="Times New Roman"/>
          <w:color w:val="auto"/>
          <w:sz w:val="22"/>
          <w:szCs w:val="22"/>
        </w:rPr>
        <w:t>či v Položkovém rozpočtu</w:t>
      </w:r>
      <w:r w:rsidR="002D7741" w:rsidRPr="00EB306E">
        <w:rPr>
          <w:rFonts w:ascii="Times New Roman" w:hAnsi="Times New Roman"/>
          <w:color w:val="auto"/>
          <w:sz w:val="22"/>
          <w:szCs w:val="22"/>
        </w:rPr>
        <w:t>)</w:t>
      </w:r>
      <w:r w:rsidR="00057669" w:rsidRPr="00EB306E">
        <w:rPr>
          <w:rFonts w:ascii="Times New Roman" w:hAnsi="Times New Roman"/>
          <w:color w:val="auto"/>
          <w:sz w:val="22"/>
          <w:szCs w:val="22"/>
        </w:rPr>
        <w:t>:</w:t>
      </w:r>
    </w:p>
    <w:p w14:paraId="5DD0D7D7" w14:textId="5F4731D5" w:rsidR="00086F72" w:rsidRPr="00EB306E"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EB306E">
        <w:rPr>
          <w:rFonts w:ascii="Times New Roman" w:hAnsi="Times New Roman"/>
        </w:rPr>
        <w:t>úplné, funkční a bezvadné provedení všech potřebných stavebních a montážních prací, včetně dodávek potřebných materiálů, výrobků, konstrukcí, strojů a zařízení</w:t>
      </w:r>
      <w:r w:rsidR="00556B02" w:rsidRPr="00EB306E">
        <w:rPr>
          <w:rFonts w:ascii="Times New Roman" w:hAnsi="Times New Roman"/>
        </w:rPr>
        <w:t xml:space="preserve"> a všech opatření organizačního a stavebně technologického charakteru k řádnému provedení Díla</w:t>
      </w:r>
      <w:r w:rsidRPr="00EB306E">
        <w:rPr>
          <w:rFonts w:ascii="Times New Roman" w:hAnsi="Times New Roman"/>
        </w:rPr>
        <w:t>,</w:t>
      </w:r>
    </w:p>
    <w:p w14:paraId="2FF53F14" w14:textId="110DAA60"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použití jakýchkoli zařízení, nástrojů a nářadí zhotovitele, a to v rozsahu potřebném pro provedení Díla,</w:t>
      </w:r>
    </w:p>
    <w:p w14:paraId="00A19A6D" w14:textId="7C6668E3"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přesun hmot a stavební výpomoci související s předmětem plnění </w:t>
      </w:r>
      <w:r w:rsidR="00783173" w:rsidRPr="00EB306E">
        <w:rPr>
          <w:rFonts w:ascii="Times New Roman" w:hAnsi="Times New Roman"/>
        </w:rPr>
        <w:t>z</w:t>
      </w:r>
      <w:r w:rsidRPr="00EB306E">
        <w:rPr>
          <w:rFonts w:ascii="Times New Roman" w:hAnsi="Times New Roman"/>
        </w:rPr>
        <w:t>hotovitele,</w:t>
      </w:r>
    </w:p>
    <w:p w14:paraId="52ADFD78" w14:textId="2968A0B2"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lastRenderedPageBreak/>
        <w:t xml:space="preserve">doprava materiálu a jiných věcí potřebných pro provedení Díla na staveniště a složení z dopravního prostředku, přemístění na místo instalace, </w:t>
      </w:r>
    </w:p>
    <w:p w14:paraId="2DC5FDC2" w14:textId="456F0ADE"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uvedení všech povrchů </w:t>
      </w:r>
      <w:r w:rsidR="001F2C8A" w:rsidRPr="00EB306E">
        <w:rPr>
          <w:rFonts w:ascii="Times New Roman" w:hAnsi="Times New Roman"/>
        </w:rPr>
        <w:t xml:space="preserve">pozemků </w:t>
      </w:r>
      <w:r w:rsidRPr="00EB306E">
        <w:rPr>
          <w:rFonts w:ascii="Times New Roman" w:hAnsi="Times New Roman"/>
        </w:rPr>
        <w:t>dotčených realizací Díla do původního stavu (komunikace, chodníky</w:t>
      </w:r>
      <w:r w:rsidR="001F2C8A" w:rsidRPr="00EB306E">
        <w:rPr>
          <w:rFonts w:ascii="Times New Roman" w:hAnsi="Times New Roman"/>
        </w:rPr>
        <w:t>,</w:t>
      </w:r>
      <w:r w:rsidRPr="00EB306E">
        <w:rPr>
          <w:rFonts w:ascii="Times New Roman" w:hAnsi="Times New Roman"/>
        </w:rPr>
        <w:t xml:space="preserve"> zeleň, příkopy),</w:t>
      </w:r>
    </w:p>
    <w:p w14:paraId="36F018F9"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0E69ABD8" w:rsidR="00313CFC" w:rsidRPr="00EB306E" w:rsidRDefault="00313CFC"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a provedení geodetických a geometrických prací po dobu realizace Díla včetně zhotovení geometrického plánu dokončeného Díla a geometrických plánů pro zapsání věcných břemen</w:t>
      </w:r>
      <w:r w:rsidR="00F86435" w:rsidRPr="00EB306E">
        <w:rPr>
          <w:rFonts w:ascii="Times New Roman" w:hAnsi="Times New Roman"/>
        </w:rPr>
        <w:t xml:space="preserve"> (pro uložení částí Díla – zejména podzemních inženýrských sítí – v/na pozemcích vlastníků)</w:t>
      </w:r>
      <w:r w:rsidRPr="00EB306E">
        <w:rPr>
          <w:rFonts w:ascii="Times New Roman" w:hAnsi="Times New Roman"/>
        </w:rPr>
        <w:t xml:space="preserve"> v počtu 4 výtisků </w:t>
      </w:r>
      <w:r w:rsidR="005325E4" w:rsidRPr="00EB306E">
        <w:rPr>
          <w:rFonts w:ascii="Times New Roman" w:hAnsi="Times New Roman"/>
        </w:rPr>
        <w:t>pro</w:t>
      </w:r>
      <w:r w:rsidRPr="00EB306E">
        <w:rPr>
          <w:rFonts w:ascii="Times New Roman" w:hAnsi="Times New Roman"/>
        </w:rPr>
        <w:t xml:space="preserve"> každého dotčeného vlastníka </w:t>
      </w:r>
      <w:r w:rsidRPr="0091615C">
        <w:rPr>
          <w:rFonts w:ascii="Times New Roman" w:hAnsi="Times New Roman"/>
        </w:rPr>
        <w:t>pozemku pro zápis do katastru nemovitostí,</w:t>
      </w:r>
      <w:r w:rsidR="00556B02" w:rsidRPr="0091615C">
        <w:rPr>
          <w:rFonts w:ascii="Times New Roman" w:hAnsi="Times New Roman"/>
        </w:rPr>
        <w:t xml:space="preserve"> a zároveň 1 x v elektronické podobě na elektronickém nosiči v neuzamčených formátech DWG výkresová část, textová a tabulková část ve formátu DOCX a XLSX</w:t>
      </w:r>
      <w:r w:rsidRPr="0091615C">
        <w:rPr>
          <w:rFonts w:ascii="Times New Roman" w:hAnsi="Times New Roman"/>
        </w:rPr>
        <w:t>,</w:t>
      </w:r>
    </w:p>
    <w:p w14:paraId="2D6967B4" w14:textId="005F1110" w:rsidR="00390DF3" w:rsidRPr="00EB306E" w:rsidRDefault="005325E4"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potřebné vytyčení, řádné označení a zabezpečení inženýrských sítí a technických zařízení proti poškození, ohrožení provozu nebo zamezení přístupu k nim po celou dobu provádění Díla, vytyčení</w:t>
      </w:r>
      <w:r w:rsidR="00390DF3" w:rsidRPr="00EB306E">
        <w:rPr>
          <w:rFonts w:ascii="Times New Roman" w:hAnsi="Times New Roman"/>
        </w:rPr>
        <w:t xml:space="preserve"> obvodu staveniště včetně zajištění a úhrady nákladů za zábory veřejného prostranství a komunikací v obvodu i mimo obvod stavby a úhrada veškerých ostatních poplatků souvisejících s provedením Díla,</w:t>
      </w:r>
    </w:p>
    <w:p w14:paraId="699D7A8D" w14:textId="159FB654"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zpracování projektu zařízení staveniště, zajištění stavebního povolení pro zařízení staveniště (je-li dle obecně závazných právních předpisů vyžadováno), </w:t>
      </w:r>
      <w:r w:rsidR="00556B02" w:rsidRPr="00EB306E">
        <w:rPr>
          <w:rFonts w:ascii="Times New Roman" w:hAnsi="Times New Roman"/>
        </w:rPr>
        <w:t xml:space="preserve">označení staveniště, </w:t>
      </w:r>
      <w:r w:rsidRPr="00EB306E">
        <w:rPr>
          <w:rFonts w:ascii="Times New Roman" w:hAnsi="Times New Roman"/>
        </w:rPr>
        <w:t xml:space="preserve">zajištění přístupů na staveniště, zajištění staveniště, a to zejména v souladu s požadavky BOZP uvedenými zejména v Příloze č. 3 této smlouvy, </w:t>
      </w:r>
    </w:p>
    <w:p w14:paraId="2FA36E7B"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průběžný úklid staveniště (kontinuální udržování pořádku na staveništi),</w:t>
      </w:r>
    </w:p>
    <w:p w14:paraId="76C7B400" w14:textId="566FC6FB"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sidRPr="00EB306E">
        <w:rPr>
          <w:rFonts w:ascii="Times New Roman" w:hAnsi="Times New Roman"/>
        </w:rPr>
        <w:t> </w:t>
      </w:r>
      <w:r w:rsidRPr="00EB306E">
        <w:rPr>
          <w:rFonts w:ascii="Times New Roman" w:hAnsi="Times New Roman"/>
        </w:rPr>
        <w:t>organizaci dopravy po dobu výstavby v tištěné podobě</w:t>
      </w:r>
      <w:r w:rsidR="00C76353" w:rsidRPr="00EB306E">
        <w:rPr>
          <w:rFonts w:ascii="Times New Roman" w:hAnsi="Times New Roman"/>
        </w:rPr>
        <w:t>,</w:t>
      </w:r>
      <w:r w:rsidRPr="00EB306E">
        <w:rPr>
          <w:rFonts w:ascii="Times New Roman" w:hAnsi="Times New Roman"/>
        </w:rPr>
        <w:t xml:space="preserve"> </w:t>
      </w:r>
      <w:r w:rsidR="00F0233A" w:rsidRPr="00EB306E">
        <w:rPr>
          <w:rFonts w:ascii="Times New Roman" w:hAnsi="Times New Roman"/>
        </w:rPr>
        <w:t>včetně vydaného příkazu o dočasném dopravním značení</w:t>
      </w:r>
      <w:r w:rsidR="00C76353" w:rsidRPr="00EB306E">
        <w:rPr>
          <w:rFonts w:ascii="Times New Roman" w:hAnsi="Times New Roman"/>
        </w:rPr>
        <w:t>,</w:t>
      </w:r>
      <w:r w:rsidR="00F0233A" w:rsidRPr="00EB306E">
        <w:rPr>
          <w:rFonts w:ascii="Times New Roman" w:hAnsi="Times New Roman"/>
        </w:rPr>
        <w:t xml:space="preserve"> </w:t>
      </w:r>
      <w:r w:rsidRPr="00EB306E">
        <w:rPr>
          <w:rFonts w:ascii="Times New Roman" w:hAnsi="Times New Roman"/>
        </w:rPr>
        <w:t xml:space="preserve">bude objednateli předána nejpozději </w:t>
      </w:r>
      <w:r w:rsidR="00F86435" w:rsidRPr="00EB306E">
        <w:rPr>
          <w:rFonts w:ascii="Times New Roman" w:hAnsi="Times New Roman"/>
        </w:rPr>
        <w:t xml:space="preserve">v okamžiku </w:t>
      </w:r>
      <w:r w:rsidR="00AD30EA" w:rsidRPr="00EB306E">
        <w:rPr>
          <w:rFonts w:ascii="Times New Roman" w:hAnsi="Times New Roman"/>
        </w:rPr>
        <w:t>faktického omezení provozu</w:t>
      </w:r>
      <w:r w:rsidR="006C25FA" w:rsidRPr="00EB306E">
        <w:rPr>
          <w:rFonts w:ascii="Times New Roman" w:hAnsi="Times New Roman"/>
        </w:rPr>
        <w:t xml:space="preserve"> na příslušných komunikacích</w:t>
      </w:r>
      <w:r w:rsidRPr="00EB306E">
        <w:rPr>
          <w:rFonts w:ascii="Times New Roman" w:hAnsi="Times New Roman"/>
        </w:rPr>
        <w:t>,</w:t>
      </w:r>
    </w:p>
    <w:p w14:paraId="50A6910C" w14:textId="19E0279E"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průběžné pořizování detailní fotodokumentace dokumentující průběh prací na staveništi a všechny části Díla, které budou při dalším provádění prací zakryty</w:t>
      </w:r>
      <w:r w:rsidR="0018011C" w:rsidRPr="00EB306E">
        <w:rPr>
          <w:rFonts w:ascii="Times New Roman" w:hAnsi="Times New Roman"/>
        </w:rPr>
        <w:t>,</w:t>
      </w:r>
      <w:r w:rsidRPr="00EB306E">
        <w:rPr>
          <w:rFonts w:ascii="Times New Roman" w:hAnsi="Times New Roman"/>
        </w:rPr>
        <w:t xml:space="preserve"> včetně pořízení fotodokumentace vad a</w:t>
      </w:r>
      <w:r w:rsidR="0027505E" w:rsidRPr="00EB306E">
        <w:rPr>
          <w:rFonts w:ascii="Times New Roman" w:hAnsi="Times New Roman"/>
        </w:rPr>
        <w:t> </w:t>
      </w:r>
      <w:r w:rsidRPr="00EB306E">
        <w:rPr>
          <w:rFonts w:ascii="Times New Roman" w:hAnsi="Times New Roman"/>
        </w:rPr>
        <w:t xml:space="preserve">nedodělků bránících a nebránících užívání </w:t>
      </w:r>
      <w:r w:rsidR="00E57CE2" w:rsidRPr="00EB306E">
        <w:rPr>
          <w:rFonts w:ascii="Times New Roman" w:hAnsi="Times New Roman"/>
        </w:rPr>
        <w:t>D</w:t>
      </w:r>
      <w:r w:rsidRPr="00EB306E">
        <w:rPr>
          <w:rFonts w:ascii="Times New Roman" w:hAnsi="Times New Roman"/>
        </w:rPr>
        <w:t>íla,</w:t>
      </w:r>
    </w:p>
    <w:p w14:paraId="052E0ECE" w14:textId="3D9F63E3"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sidRPr="00EB306E">
        <w:rPr>
          <w:rFonts w:ascii="Times New Roman" w:hAnsi="Times New Roman"/>
        </w:rPr>
        <w:t xml:space="preserve"> v potřebném rozsahu (s přihlédnutím k tomu, že Dílo bude realizováno částečně s vyloučením drážního provozu)</w:t>
      </w:r>
      <w:r w:rsidR="00E57CE2" w:rsidRPr="00EB306E">
        <w:rPr>
          <w:rFonts w:ascii="Times New Roman" w:hAnsi="Times New Roman"/>
        </w:rPr>
        <w:t>,</w:t>
      </w:r>
      <w:r w:rsidR="00E34A31" w:rsidRPr="00EB306E">
        <w:rPr>
          <w:rFonts w:ascii="Times New Roman" w:hAnsi="Times New Roman"/>
        </w:rPr>
        <w:t xml:space="preserve"> </w:t>
      </w:r>
      <w:r w:rsidR="0093606B" w:rsidRPr="00EB306E">
        <w:rPr>
          <w:rFonts w:ascii="Times New Roman" w:hAnsi="Times New Roman"/>
        </w:rPr>
        <w:t xml:space="preserve">zřízení a údržbu </w:t>
      </w:r>
      <w:r w:rsidR="00E34A31" w:rsidRPr="00EB306E">
        <w:rPr>
          <w:rFonts w:ascii="Times New Roman" w:hAnsi="Times New Roman"/>
        </w:rPr>
        <w:t>provizorních nástupišť náhradní autobusové dopravy</w:t>
      </w:r>
      <w:r w:rsidR="00C76353" w:rsidRPr="00EB306E">
        <w:rPr>
          <w:rFonts w:ascii="Times New Roman" w:hAnsi="Times New Roman"/>
        </w:rPr>
        <w:t>,</w:t>
      </w:r>
      <w:r w:rsidR="00E57CE2" w:rsidRPr="00EB306E">
        <w:rPr>
          <w:rFonts w:ascii="Times New Roman" w:hAnsi="Times New Roman"/>
        </w:rPr>
        <w:t xml:space="preserve"> </w:t>
      </w:r>
    </w:p>
    <w:p w14:paraId="2B2273FB" w14:textId="77777777" w:rsidR="00556B02"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provedení předepsaných zkoušek a dalších zkoušek sjednaných v této smlouvě, příp. vyplývajících z právních </w:t>
      </w:r>
      <w:r w:rsidR="00F0233A" w:rsidRPr="00EB306E">
        <w:rPr>
          <w:rFonts w:ascii="Times New Roman" w:hAnsi="Times New Roman"/>
        </w:rPr>
        <w:t xml:space="preserve">a technických </w:t>
      </w:r>
      <w:r w:rsidRPr="00EB306E">
        <w:rPr>
          <w:rFonts w:ascii="Times New Roman" w:hAnsi="Times New Roman"/>
        </w:rPr>
        <w:t>předpisů (úspěšné provedení těchto zkoušek je podmínkou převzetí Díla objednatelem) a zpracování a předání dokladů o výsledcích předepsaných zkoušek</w:t>
      </w:r>
      <w:r w:rsidR="00556B02" w:rsidRPr="00EB306E">
        <w:rPr>
          <w:rFonts w:ascii="Times New Roman" w:hAnsi="Times New Roman"/>
        </w:rPr>
        <w:t>,</w:t>
      </w:r>
    </w:p>
    <w:p w14:paraId="2928651F" w14:textId="7C0217EA"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dodání veškerých dalších dokladů a splnění náležitostí pojících se s předmětným Dílem (dodání těchto dokladů a splnění dalších náležitostí je podmínkou převzetí Díla objednatelem) – zejména se bude jednat o veškeré atesty</w:t>
      </w:r>
      <w:r w:rsidR="00556B02" w:rsidRPr="00EB306E">
        <w:rPr>
          <w:rFonts w:ascii="Times New Roman" w:hAnsi="Times New Roman"/>
        </w:rPr>
        <w:t xml:space="preserve"> použitých materiálů, revizní zprávy, zkušební protokoly a certifikáty</w:t>
      </w:r>
      <w:r w:rsidRPr="00EB306E">
        <w:rPr>
          <w:rFonts w:ascii="Times New Roman" w:hAnsi="Times New Roman"/>
        </w:rPr>
        <w:t xml:space="preserve"> prohlášení o shodě, záruční listy, provozní řády technologických zařízení, plány oprav a údržby, zaškolení obsluhy, zprávy, průkazy způsobilosti určených technických zařízení, </w:t>
      </w:r>
      <w:r w:rsidR="00556B02" w:rsidRPr="00EB306E">
        <w:rPr>
          <w:rFonts w:ascii="Times New Roman" w:hAnsi="Times New Roman"/>
        </w:rPr>
        <w:t xml:space="preserve">osvědčení na vyhrazené elektrické zařízení vydané pověřenou organizací TIČR ve smyslu § 6 odst. 1. písm. b) zákona č. 250/2021 Sb., návody k obsluze, místní pracovní bezpečností předpis, protokoly o provedených měřeních a příslušná povolení a příslušné souhlasy, doklady o nakládání s odpady vzniklými při </w:t>
      </w:r>
      <w:r w:rsidR="00556B02" w:rsidRPr="00EB306E">
        <w:rPr>
          <w:rFonts w:ascii="Times New Roman" w:hAnsi="Times New Roman"/>
        </w:rPr>
        <w:lastRenderedPageBreak/>
        <w:t>výstavbě apod.</w:t>
      </w:r>
      <w:r w:rsidRPr="00EB306E">
        <w:rPr>
          <w:rFonts w:ascii="Times New Roman" w:hAnsi="Times New Roman"/>
        </w:rPr>
        <w:t xml:space="preserve"> (zejména vše potřebné k</w:t>
      </w:r>
      <w:r w:rsidR="00F0233A" w:rsidRPr="00EB306E">
        <w:rPr>
          <w:rFonts w:ascii="Times New Roman" w:hAnsi="Times New Roman"/>
        </w:rPr>
        <w:t xml:space="preserve"> zavedení zkušebního provozu a k </w:t>
      </w:r>
      <w:r w:rsidRPr="00EB306E">
        <w:rPr>
          <w:rFonts w:ascii="Times New Roman" w:hAnsi="Times New Roman"/>
        </w:rPr>
        <w:t>vydání kolaudačního souhlasu/rozhodnutí ke zhotovovanému Dílu ve sjednaném rozsahu</w:t>
      </w:r>
      <w:r w:rsidR="000902E6" w:rsidRPr="00EB306E">
        <w:rPr>
          <w:rFonts w:ascii="Times New Roman" w:hAnsi="Times New Roman"/>
        </w:rPr>
        <w:t xml:space="preserve"> a k vlastnímu následnému provozu</w:t>
      </w:r>
      <w:r w:rsidR="00556B02" w:rsidRPr="00EB306E">
        <w:rPr>
          <w:rFonts w:ascii="Times New Roman" w:hAnsi="Times New Roman"/>
        </w:rPr>
        <w:t>/užívání Díla); výše uvedené bude dodáno vždy ve třech kopiích (kopie 2x v papírové formě a 1x na elektronickém nosiči), s potvrzením zhotovitele o autenticitě kopií s originálem dokumentu s tím, že k těmto dokladům bude přiložen seznam obsahující jejich výčet opatřený potvrzením zhotovitele o jeho úplnosti.</w:t>
      </w:r>
    </w:p>
    <w:p w14:paraId="71F02073" w14:textId="55A9C0B3" w:rsidR="003B3C70" w:rsidRPr="00EB306E" w:rsidRDefault="003B3C70" w:rsidP="003B3C70">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zajištění všech dokladů a povolení, potřebných k zahájení provozování stavby dráhy tramvajové nejpozději ke dni </w:t>
      </w:r>
      <w:r w:rsidR="008E6A6B" w:rsidRPr="00EB306E">
        <w:rPr>
          <w:rFonts w:ascii="Times New Roman" w:hAnsi="Times New Roman"/>
        </w:rPr>
        <w:t>uvedení stavby do provozuschopného stavu</w:t>
      </w:r>
      <w:r w:rsidRPr="00EB306E">
        <w:rPr>
          <w:rFonts w:ascii="Times New Roman" w:hAnsi="Times New Roman"/>
        </w:rPr>
        <w:t xml:space="preserve"> ve smyslu zákona č.</w:t>
      </w:r>
      <w:r w:rsidR="004F40F6" w:rsidRPr="00EB306E">
        <w:rPr>
          <w:rFonts w:ascii="Times New Roman" w:hAnsi="Times New Roman"/>
        </w:rPr>
        <w:t xml:space="preserve"> </w:t>
      </w:r>
      <w:r w:rsidRPr="00EB306E">
        <w:rPr>
          <w:rFonts w:ascii="Times New Roman" w:hAnsi="Times New Roman"/>
        </w:rPr>
        <w:t>266/1994 Sb., o dráhách, zejména podmínek, uvedených v §</w:t>
      </w:r>
      <w:r w:rsidR="004F40F6" w:rsidRPr="00EB306E">
        <w:rPr>
          <w:rFonts w:ascii="Times New Roman" w:hAnsi="Times New Roman"/>
        </w:rPr>
        <w:t xml:space="preserve"> </w:t>
      </w:r>
      <w:r w:rsidRPr="00EB306E">
        <w:rPr>
          <w:rFonts w:ascii="Times New Roman" w:hAnsi="Times New Roman"/>
        </w:rPr>
        <w:t>7, Stavební a společné územní a stavební řízení, a §</w:t>
      </w:r>
      <w:r w:rsidR="004F40F6" w:rsidRPr="00EB306E">
        <w:rPr>
          <w:rFonts w:ascii="Times New Roman" w:hAnsi="Times New Roman"/>
        </w:rPr>
        <w:t xml:space="preserve"> </w:t>
      </w:r>
      <w:r w:rsidRPr="00EB306E">
        <w:rPr>
          <w:rFonts w:ascii="Times New Roman" w:hAnsi="Times New Roman"/>
        </w:rPr>
        <w:t>47, Určená technická zařízení, a ve smyslu vyhlášky č.</w:t>
      </w:r>
      <w:r w:rsidR="004F40F6" w:rsidRPr="00EB306E">
        <w:rPr>
          <w:rFonts w:ascii="Times New Roman" w:hAnsi="Times New Roman"/>
        </w:rPr>
        <w:t xml:space="preserve"> </w:t>
      </w:r>
      <w:r w:rsidRPr="00EB306E">
        <w:rPr>
          <w:rFonts w:ascii="Times New Roman" w:hAnsi="Times New Roman"/>
        </w:rPr>
        <w:t xml:space="preserve">177/1995 Sb., kterou se vydává stavební a technický řád drah, zejména podmínek, uvedených v </w:t>
      </w:r>
      <w:r w:rsidR="00465465" w:rsidRPr="00EB306E">
        <w:rPr>
          <w:rFonts w:ascii="Times New Roman" w:hAnsi="Times New Roman"/>
        </w:rPr>
        <w:t>Hlavě čtvrté</w:t>
      </w:r>
      <w:r w:rsidRPr="00EB306E">
        <w:rPr>
          <w:rFonts w:ascii="Times New Roman" w:hAnsi="Times New Roman"/>
        </w:rPr>
        <w:t>, Podmínky a rozsah technickobezpečnostní zkoušky a</w:t>
      </w:r>
      <w:r w:rsidR="004F40F6" w:rsidRPr="00EB306E">
        <w:rPr>
          <w:rFonts w:ascii="Times New Roman" w:hAnsi="Times New Roman"/>
        </w:rPr>
        <w:t> </w:t>
      </w:r>
      <w:r w:rsidRPr="00EB306E">
        <w:rPr>
          <w:rFonts w:ascii="Times New Roman" w:hAnsi="Times New Roman"/>
        </w:rPr>
        <w:t>zkušebního provozu drah</w:t>
      </w:r>
      <w:r w:rsidR="002016B6" w:rsidRPr="00EB306E">
        <w:rPr>
          <w:rFonts w:ascii="Times New Roman" w:hAnsi="Times New Roman"/>
        </w:rPr>
        <w:t>,</w:t>
      </w:r>
    </w:p>
    <w:p w14:paraId="0A203751" w14:textId="607099E0" w:rsidR="00F86435" w:rsidRPr="00EB306E" w:rsidRDefault="0018011C" w:rsidP="00296D17">
      <w:pPr>
        <w:pStyle w:val="Odstavecseseznamem"/>
        <w:numPr>
          <w:ilvl w:val="0"/>
          <w:numId w:val="9"/>
        </w:numPr>
        <w:shd w:val="clear" w:color="auto" w:fill="FFFFFF"/>
        <w:spacing w:before="90"/>
        <w:jc w:val="both"/>
        <w:rPr>
          <w:rFonts w:ascii="Times New Roman" w:hAnsi="Times New Roman"/>
        </w:rPr>
      </w:pPr>
      <w:r w:rsidRPr="00EB306E">
        <w:rPr>
          <w:rFonts w:ascii="Times New Roman" w:hAnsi="Times New Roman"/>
        </w:rPr>
        <w:t>vypracování podrob</w:t>
      </w:r>
      <w:r w:rsidR="00F86435" w:rsidRPr="00EB306E">
        <w:rPr>
          <w:rFonts w:ascii="Times New Roman" w:hAnsi="Times New Roman"/>
        </w:rPr>
        <w:t>n</w:t>
      </w:r>
      <w:r w:rsidR="00F56CE3" w:rsidRPr="00EB306E">
        <w:rPr>
          <w:rFonts w:ascii="Times New Roman" w:hAnsi="Times New Roman"/>
        </w:rPr>
        <w:t>é</w:t>
      </w:r>
      <w:r w:rsidR="00F010F2" w:rsidRPr="00EB306E">
        <w:rPr>
          <w:rFonts w:ascii="Times New Roman" w:hAnsi="Times New Roman"/>
        </w:rPr>
        <w:t xml:space="preserve"> realizační dokumentace stavby (dále také jen „</w:t>
      </w:r>
      <w:r w:rsidR="00F010F2" w:rsidRPr="00EB306E">
        <w:rPr>
          <w:rFonts w:ascii="Times New Roman" w:hAnsi="Times New Roman"/>
          <w:b/>
          <w:bCs/>
          <w:i/>
          <w:iCs/>
        </w:rPr>
        <w:t>Realizační dokumentace</w:t>
      </w:r>
      <w:r w:rsidR="00F010F2" w:rsidRPr="00EB306E">
        <w:rPr>
          <w:rFonts w:ascii="Times New Roman" w:hAnsi="Times New Roman"/>
        </w:rPr>
        <w:t>“) a</w:t>
      </w:r>
      <w:r w:rsidRPr="00EB306E">
        <w:rPr>
          <w:rFonts w:ascii="Times New Roman" w:hAnsi="Times New Roman"/>
        </w:rPr>
        <w:t xml:space="preserve"> </w:t>
      </w:r>
      <w:r w:rsidR="00F010F2" w:rsidRPr="00EB306E">
        <w:rPr>
          <w:rFonts w:ascii="Times New Roman" w:hAnsi="Times New Roman"/>
        </w:rPr>
        <w:t xml:space="preserve">bude-li potřeba, také </w:t>
      </w:r>
      <w:r w:rsidR="00F86435" w:rsidRPr="00EB306E">
        <w:rPr>
          <w:rFonts w:ascii="Times New Roman" w:hAnsi="Times New Roman"/>
        </w:rPr>
        <w:t xml:space="preserve">dílenské </w:t>
      </w:r>
      <w:r w:rsidRPr="00EB306E">
        <w:rPr>
          <w:rFonts w:ascii="Times New Roman" w:hAnsi="Times New Roman"/>
        </w:rPr>
        <w:t>dokumentac</w:t>
      </w:r>
      <w:r w:rsidR="00F56CE3" w:rsidRPr="00EB306E">
        <w:rPr>
          <w:rFonts w:ascii="Times New Roman" w:hAnsi="Times New Roman"/>
        </w:rPr>
        <w:t>e</w:t>
      </w:r>
      <w:r w:rsidR="00FB26CC" w:rsidRPr="00EB306E">
        <w:rPr>
          <w:rFonts w:ascii="Times New Roman" w:hAnsi="Times New Roman"/>
        </w:rPr>
        <w:t xml:space="preserve"> </w:t>
      </w:r>
      <w:r w:rsidR="00832986" w:rsidRPr="00EB306E">
        <w:rPr>
          <w:rFonts w:ascii="Times New Roman" w:hAnsi="Times New Roman"/>
        </w:rPr>
        <w:t xml:space="preserve">ke stavbě </w:t>
      </w:r>
      <w:r w:rsidR="00FB26CC" w:rsidRPr="00EB306E">
        <w:rPr>
          <w:rFonts w:ascii="Times New Roman" w:hAnsi="Times New Roman"/>
        </w:rPr>
        <w:t>(dále také jen „</w:t>
      </w:r>
      <w:r w:rsidR="00F86435" w:rsidRPr="00EB306E">
        <w:rPr>
          <w:rFonts w:ascii="Times New Roman" w:hAnsi="Times New Roman"/>
          <w:b/>
          <w:bCs/>
          <w:i/>
          <w:iCs/>
        </w:rPr>
        <w:t>Dílenská dokumentace</w:t>
      </w:r>
      <w:r w:rsidR="00FB26CC" w:rsidRPr="00EB306E">
        <w:rPr>
          <w:rFonts w:ascii="Times New Roman" w:hAnsi="Times New Roman"/>
        </w:rPr>
        <w:t>“)</w:t>
      </w:r>
      <w:r w:rsidR="00F86435" w:rsidRPr="00EB306E">
        <w:rPr>
          <w:rFonts w:ascii="Times New Roman" w:hAnsi="Times New Roman"/>
        </w:rPr>
        <w:t xml:space="preserve">; </w:t>
      </w:r>
      <w:r w:rsidR="00F010F2" w:rsidRPr="00EB306E">
        <w:rPr>
          <w:rFonts w:ascii="Times New Roman" w:hAnsi="Times New Roman"/>
        </w:rPr>
        <w:t>Realizační a D</w:t>
      </w:r>
      <w:r w:rsidR="00F86435" w:rsidRPr="00EB306E">
        <w:rPr>
          <w:rFonts w:ascii="Times New Roman" w:hAnsi="Times New Roman"/>
        </w:rPr>
        <w:t>ílenská dokumentace bud</w:t>
      </w:r>
      <w:r w:rsidR="00F010F2" w:rsidRPr="00EB306E">
        <w:rPr>
          <w:rFonts w:ascii="Times New Roman" w:hAnsi="Times New Roman"/>
        </w:rPr>
        <w:t>ou</w:t>
      </w:r>
      <w:r w:rsidR="00F86435" w:rsidRPr="00EB306E">
        <w:rPr>
          <w:rFonts w:ascii="Times New Roman" w:hAnsi="Times New Roman"/>
        </w:rPr>
        <w:t xml:space="preserve"> vyhotoven</w:t>
      </w:r>
      <w:r w:rsidR="00F010F2" w:rsidRPr="00EB306E">
        <w:rPr>
          <w:rFonts w:ascii="Times New Roman" w:hAnsi="Times New Roman"/>
        </w:rPr>
        <w:t>y každá</w:t>
      </w:r>
      <w:r w:rsidRPr="00EB306E">
        <w:rPr>
          <w:rFonts w:ascii="Times New Roman" w:hAnsi="Times New Roman"/>
        </w:rPr>
        <w:t xml:space="preserve"> ve dvou vyhotoveních v tištěné podobě a zároveň 1 x v elektronické podobě</w:t>
      </w:r>
      <w:r w:rsidR="00CA6DC8" w:rsidRPr="00EB306E">
        <w:rPr>
          <w:rFonts w:ascii="Times New Roman" w:hAnsi="Times New Roman"/>
        </w:rPr>
        <w:t xml:space="preserve">, </w:t>
      </w:r>
    </w:p>
    <w:p w14:paraId="7400FD6A" w14:textId="2B9DF1CA" w:rsidR="00086F72" w:rsidRPr="00EB306E" w:rsidRDefault="0018011C" w:rsidP="00296D17">
      <w:pPr>
        <w:pStyle w:val="Odstavecseseznamem"/>
        <w:numPr>
          <w:ilvl w:val="0"/>
          <w:numId w:val="9"/>
        </w:numPr>
        <w:shd w:val="clear" w:color="auto" w:fill="FFFFFF"/>
        <w:spacing w:before="90"/>
        <w:ind w:left="1151" w:hanging="357"/>
        <w:jc w:val="both"/>
        <w:rPr>
          <w:rFonts w:ascii="Times New Roman" w:hAnsi="Times New Roman"/>
        </w:rPr>
      </w:pPr>
      <w:r w:rsidRPr="00EB306E">
        <w:rPr>
          <w:rFonts w:ascii="Times New Roman" w:hAnsi="Times New Roman"/>
        </w:rPr>
        <w:t>vypracování dokumentace skutečného provedení stavby (dále jen „</w:t>
      </w:r>
      <w:r w:rsidRPr="00EB306E">
        <w:rPr>
          <w:rFonts w:ascii="Times New Roman" w:hAnsi="Times New Roman"/>
          <w:b/>
          <w:bCs/>
          <w:i/>
          <w:iCs/>
        </w:rPr>
        <w:t>DSPS</w:t>
      </w:r>
      <w:r w:rsidRPr="00EB306E">
        <w:rPr>
          <w:rFonts w:ascii="Times New Roman" w:hAnsi="Times New Roman"/>
        </w:rPr>
        <w:t xml:space="preserve">“) při dokončení Díla ve </w:t>
      </w:r>
      <w:r w:rsidR="00F0233A" w:rsidRPr="00EB306E">
        <w:rPr>
          <w:rFonts w:ascii="Times New Roman" w:hAnsi="Times New Roman"/>
        </w:rPr>
        <w:t>třech</w:t>
      </w:r>
      <w:r w:rsidR="0027505E" w:rsidRPr="00EB306E">
        <w:rPr>
          <w:rFonts w:ascii="Times New Roman" w:hAnsi="Times New Roman"/>
        </w:rPr>
        <w:t xml:space="preserve"> </w:t>
      </w:r>
      <w:r w:rsidRPr="00EB306E">
        <w:rPr>
          <w:rFonts w:ascii="Times New Roman" w:hAnsi="Times New Roman"/>
        </w:rPr>
        <w:t>výtiscích v tištěné podobě a zároveň 1 x v elektronické podobě</w:t>
      </w:r>
      <w:r w:rsidR="00A72EB8" w:rsidRPr="00EB306E">
        <w:rPr>
          <w:rFonts w:ascii="Times New Roman" w:hAnsi="Times New Roman"/>
        </w:rPr>
        <w:t xml:space="preserve"> na elektronickém nosiči v</w:t>
      </w:r>
      <w:r w:rsidR="0027505E" w:rsidRPr="00EB306E">
        <w:rPr>
          <w:rFonts w:ascii="Times New Roman" w:hAnsi="Times New Roman"/>
        </w:rPr>
        <w:t> </w:t>
      </w:r>
      <w:r w:rsidR="00A72EB8" w:rsidRPr="00EB306E">
        <w:rPr>
          <w:rFonts w:ascii="Times New Roman" w:hAnsi="Times New Roman"/>
        </w:rPr>
        <w:t xml:space="preserve">neuzamčených formátech DWG výkresová část, textová a tabulková část ve formátu </w:t>
      </w:r>
      <w:r w:rsidR="00556B02" w:rsidRPr="00EB306E">
        <w:rPr>
          <w:rFonts w:ascii="Times New Roman" w:hAnsi="Times New Roman"/>
        </w:rPr>
        <w:t>DOCX</w:t>
      </w:r>
      <w:r w:rsidR="00A72EB8" w:rsidRPr="00EB306E">
        <w:rPr>
          <w:rFonts w:ascii="Times New Roman" w:hAnsi="Times New Roman"/>
        </w:rPr>
        <w:t xml:space="preserve"> a</w:t>
      </w:r>
      <w:r w:rsidR="00556B02" w:rsidRPr="00EB306E">
        <w:rPr>
          <w:rFonts w:ascii="Times New Roman" w:hAnsi="Times New Roman"/>
        </w:rPr>
        <w:t xml:space="preserve"> XLSX</w:t>
      </w:r>
      <w:r w:rsidRPr="00EB306E">
        <w:rPr>
          <w:rFonts w:ascii="Times New Roman" w:hAnsi="Times New Roman"/>
        </w:rPr>
        <w:t>; dokumentace DSPS bude vypracována v souladu s vyhláškou č. 499/2006 Sb., o</w:t>
      </w:r>
      <w:r w:rsidR="0027505E" w:rsidRPr="00EB306E">
        <w:rPr>
          <w:rFonts w:ascii="Times New Roman" w:hAnsi="Times New Roman"/>
        </w:rPr>
        <w:t> </w:t>
      </w:r>
      <w:r w:rsidRPr="00EB306E">
        <w:rPr>
          <w:rFonts w:ascii="Times New Roman" w:hAnsi="Times New Roman"/>
        </w:rPr>
        <w:t>dokumentaci staveb,</w:t>
      </w:r>
      <w:r w:rsidR="00A72EB8" w:rsidRPr="00EB306E">
        <w:rPr>
          <w:rFonts w:ascii="Times New Roman" w:hAnsi="Times New Roman"/>
        </w:rPr>
        <w:t xml:space="preserve"> v platném znění,</w:t>
      </w:r>
    </w:p>
    <w:p w14:paraId="0ED861B7" w14:textId="3AC44C9F" w:rsidR="00086F72" w:rsidRPr="00EB306E" w:rsidRDefault="00CA3A5A" w:rsidP="00296D17">
      <w:pPr>
        <w:pStyle w:val="Odstavecseseznamem"/>
        <w:numPr>
          <w:ilvl w:val="0"/>
          <w:numId w:val="9"/>
        </w:numPr>
        <w:spacing w:before="90"/>
        <w:ind w:left="1151" w:hanging="357"/>
        <w:rPr>
          <w:rFonts w:ascii="Times New Roman" w:hAnsi="Times New Roman"/>
        </w:rPr>
      </w:pPr>
      <w:r w:rsidRPr="00EB306E">
        <w:rPr>
          <w:rFonts w:ascii="Times New Roman" w:hAnsi="Times New Roman"/>
        </w:rPr>
        <w:t xml:space="preserve">seznámení pracovníků objednatele s obsluhou </w:t>
      </w:r>
      <w:r w:rsidR="00C43152" w:rsidRPr="00EB306E">
        <w:rPr>
          <w:rFonts w:ascii="Times New Roman" w:hAnsi="Times New Roman"/>
        </w:rPr>
        <w:t xml:space="preserve">použitých </w:t>
      </w:r>
      <w:r w:rsidRPr="00EB306E">
        <w:rPr>
          <w:rFonts w:ascii="Times New Roman" w:hAnsi="Times New Roman"/>
        </w:rPr>
        <w:t>technolog</w:t>
      </w:r>
      <w:r w:rsidR="00C43152" w:rsidRPr="00EB306E">
        <w:rPr>
          <w:rFonts w:ascii="Times New Roman" w:hAnsi="Times New Roman"/>
        </w:rPr>
        <w:t>ií (je-li to potřebné)</w:t>
      </w:r>
      <w:r w:rsidR="00655960" w:rsidRPr="00EB306E">
        <w:rPr>
          <w:rFonts w:ascii="Times New Roman" w:hAnsi="Times New Roman"/>
        </w:rPr>
        <w:t>,</w:t>
      </w:r>
      <w:r w:rsidR="005C20CE" w:rsidRPr="00EB306E">
        <w:rPr>
          <w:rFonts w:ascii="Times New Roman" w:hAnsi="Times New Roman"/>
        </w:rPr>
        <w:t xml:space="preserve"> </w:t>
      </w:r>
    </w:p>
    <w:p w14:paraId="133765AD" w14:textId="0E6C4CEB" w:rsidR="00677F3D" w:rsidRPr="00EB306E" w:rsidRDefault="00677F3D" w:rsidP="00677F3D">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 xml:space="preserve">nakládání s odpady </w:t>
      </w:r>
      <w:r w:rsidR="00F60682" w:rsidRPr="00EB306E">
        <w:rPr>
          <w:rFonts w:ascii="Times New Roman" w:hAnsi="Times New Roman"/>
        </w:rPr>
        <w:t>vzniklými v souvislosti s realizací Díla</w:t>
      </w:r>
      <w:r w:rsidRPr="00EB306E">
        <w:rPr>
          <w:rFonts w:ascii="Times New Roman" w:hAnsi="Times New Roman"/>
        </w:rPr>
        <w:t xml:space="preserve"> v souladu se zákonem č. 541/2020 Sb., o odpadech, v platném znění</w:t>
      </w:r>
      <w:r w:rsidR="00213E00" w:rsidRPr="00EB306E">
        <w:rPr>
          <w:rFonts w:ascii="Times New Roman" w:hAnsi="Times New Roman"/>
        </w:rPr>
        <w:t xml:space="preserve">. </w:t>
      </w:r>
      <w:r w:rsidRPr="00EB306E">
        <w:rPr>
          <w:rFonts w:ascii="Times New Roman" w:hAnsi="Times New Roman"/>
        </w:rPr>
        <w:t>O nakládání s odpady a dalšími vytěženými materiály budou objednateli předloženy písemné doklady</w:t>
      </w:r>
      <w:r w:rsidR="00213E00" w:rsidRPr="00EB306E">
        <w:rPr>
          <w:rFonts w:ascii="Times New Roman" w:hAnsi="Times New Roman"/>
        </w:rPr>
        <w:t>.</w:t>
      </w:r>
    </w:p>
    <w:p w14:paraId="1D91BF79" w14:textId="77777777" w:rsidR="00B97442" w:rsidRPr="00EB306E" w:rsidRDefault="00B97442" w:rsidP="00B97442">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zpracování změnových listů včetně všech povinných příloh v závislosti na vzniku Víceprací/Méněprací, které jsou nezbytným podkladem pro uzavření dodatku k této smlouvě,</w:t>
      </w:r>
    </w:p>
    <w:p w14:paraId="65DF7BF0" w14:textId="1944F25C" w:rsidR="00086F72" w:rsidRPr="00EB306E" w:rsidRDefault="00086F72" w:rsidP="00296D17">
      <w:pPr>
        <w:pStyle w:val="Odstavecseseznamem"/>
        <w:numPr>
          <w:ilvl w:val="0"/>
          <w:numId w:val="9"/>
        </w:numPr>
        <w:tabs>
          <w:tab w:val="left" w:pos="1134"/>
        </w:tabs>
        <w:spacing w:before="90"/>
        <w:ind w:left="1151" w:right="21" w:hanging="357"/>
        <w:rPr>
          <w:rFonts w:ascii="Times New Roman" w:hAnsi="Times New Roman"/>
        </w:rPr>
      </w:pPr>
      <w:r w:rsidRPr="00EB306E">
        <w:rPr>
          <w:rFonts w:ascii="Times New Roman" w:hAnsi="Times New Roman"/>
        </w:rPr>
        <w:t xml:space="preserve">všechna plnění a veškeré práce či další činnosti, byť nejsou v této smlouvě výslovně uvedené, pokud jejich provedení je nebo se stane nezbytným k řádnému provedení </w:t>
      </w:r>
      <w:r w:rsidR="005A5205" w:rsidRPr="00EB306E">
        <w:rPr>
          <w:rFonts w:ascii="Times New Roman" w:hAnsi="Times New Roman"/>
        </w:rPr>
        <w:t xml:space="preserve">Díla </w:t>
      </w:r>
      <w:r w:rsidRPr="00EB306E">
        <w:rPr>
          <w:rFonts w:ascii="Times New Roman" w:hAnsi="Times New Roman"/>
        </w:rPr>
        <w:t>ve sjednaném rozsahu (tím není dotčen režim víceprací dle podmínek uvedených v</w:t>
      </w:r>
      <w:r w:rsidR="00FB26CC" w:rsidRPr="00EB306E">
        <w:rPr>
          <w:rFonts w:ascii="Times New Roman" w:hAnsi="Times New Roman"/>
        </w:rPr>
        <w:t> bodu 3.7 této smlouvy).</w:t>
      </w:r>
    </w:p>
    <w:p w14:paraId="3D64C600" w14:textId="30218775" w:rsidR="004C1E02" w:rsidRPr="00EB306E"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Dílo bude zhotoveno v souladu s podmínkami uvedenými ve vyjádřeních dotčených orgánů státní správy a</w:t>
      </w:r>
      <w:r w:rsidR="0027505E" w:rsidRPr="00EB306E">
        <w:rPr>
          <w:rFonts w:ascii="Times New Roman" w:hAnsi="Times New Roman"/>
          <w:color w:val="auto"/>
          <w:sz w:val="22"/>
          <w:szCs w:val="22"/>
        </w:rPr>
        <w:t> </w:t>
      </w:r>
      <w:r w:rsidRPr="00EB306E">
        <w:rPr>
          <w:rFonts w:ascii="Times New Roman" w:hAnsi="Times New Roman"/>
          <w:color w:val="auto"/>
          <w:sz w:val="22"/>
          <w:szCs w:val="22"/>
        </w:rPr>
        <w:t xml:space="preserve">správců </w:t>
      </w:r>
      <w:r w:rsidR="00EF4BC6" w:rsidRPr="00EB306E">
        <w:rPr>
          <w:rFonts w:ascii="Times New Roman" w:hAnsi="Times New Roman"/>
          <w:color w:val="auto"/>
          <w:sz w:val="22"/>
          <w:szCs w:val="22"/>
        </w:rPr>
        <w:t xml:space="preserve">dotčených </w:t>
      </w:r>
      <w:r w:rsidRPr="00EB306E">
        <w:rPr>
          <w:rFonts w:ascii="Times New Roman" w:hAnsi="Times New Roman"/>
          <w:color w:val="auto"/>
          <w:sz w:val="22"/>
          <w:szCs w:val="22"/>
        </w:rPr>
        <w:t xml:space="preserve">inženýrských sítí </w:t>
      </w:r>
      <w:r w:rsidR="002D7741" w:rsidRPr="00EB306E">
        <w:rPr>
          <w:rFonts w:ascii="Times New Roman" w:hAnsi="Times New Roman"/>
          <w:color w:val="auto"/>
          <w:sz w:val="22"/>
          <w:szCs w:val="22"/>
        </w:rPr>
        <w:t>při současném dodržení podmínek stanovených v</w:t>
      </w:r>
      <w:r w:rsidR="00CA6DC8" w:rsidRPr="00EB306E">
        <w:rPr>
          <w:rFonts w:ascii="Times New Roman" w:hAnsi="Times New Roman"/>
          <w:color w:val="auto"/>
          <w:sz w:val="22"/>
          <w:szCs w:val="22"/>
        </w:rPr>
        <w:t xml:space="preserve"> předaném</w:t>
      </w:r>
      <w:r w:rsidR="002D7741" w:rsidRPr="00EB306E">
        <w:rPr>
          <w:rFonts w:ascii="Times New Roman" w:hAnsi="Times New Roman"/>
          <w:color w:val="auto"/>
          <w:sz w:val="22"/>
          <w:szCs w:val="22"/>
        </w:rPr>
        <w:t xml:space="preserve"> stavebním povolení.</w:t>
      </w:r>
      <w:r w:rsidR="005A5205" w:rsidRPr="00EB306E">
        <w:rPr>
          <w:rFonts w:ascii="Times New Roman" w:hAnsi="Times New Roman"/>
          <w:color w:val="auto"/>
          <w:sz w:val="22"/>
          <w:szCs w:val="22"/>
        </w:rPr>
        <w:t xml:space="preserve"> </w:t>
      </w:r>
    </w:p>
    <w:p w14:paraId="63AFA6D9" w14:textId="5ACC1E2F" w:rsidR="004C1E02" w:rsidRPr="00EB306E"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 xml:space="preserve">Zhotovitel prohlašuje, že mu před podpisem této smlouvy byla předána DPS </w:t>
      </w:r>
      <w:r w:rsidR="00356DF8" w:rsidRPr="00EB306E">
        <w:rPr>
          <w:rFonts w:ascii="Times New Roman" w:hAnsi="Times New Roman"/>
          <w:color w:val="auto"/>
          <w:sz w:val="22"/>
          <w:szCs w:val="22"/>
        </w:rPr>
        <w:t xml:space="preserve">a </w:t>
      </w:r>
      <w:r w:rsidRPr="00EB306E">
        <w:rPr>
          <w:rFonts w:ascii="Times New Roman" w:hAnsi="Times New Roman"/>
          <w:color w:val="auto"/>
          <w:sz w:val="22"/>
          <w:szCs w:val="22"/>
        </w:rPr>
        <w:t>že se s n</w:t>
      </w:r>
      <w:r w:rsidR="00CA6DC8" w:rsidRPr="00EB306E">
        <w:rPr>
          <w:rFonts w:ascii="Times New Roman" w:hAnsi="Times New Roman"/>
          <w:color w:val="auto"/>
          <w:sz w:val="22"/>
          <w:szCs w:val="22"/>
        </w:rPr>
        <w:t>í</w:t>
      </w:r>
      <w:r w:rsidRPr="00EB306E">
        <w:rPr>
          <w:rFonts w:ascii="Times New Roman" w:hAnsi="Times New Roman"/>
          <w:color w:val="auto"/>
          <w:sz w:val="22"/>
          <w:szCs w:val="22"/>
        </w:rPr>
        <w:t xml:space="preserve"> seznámil. V případě, že </w:t>
      </w:r>
      <w:r w:rsidR="00185BB8" w:rsidRPr="00EB306E">
        <w:rPr>
          <w:rFonts w:ascii="Times New Roman" w:hAnsi="Times New Roman"/>
          <w:color w:val="auto"/>
          <w:sz w:val="22"/>
          <w:szCs w:val="22"/>
        </w:rPr>
        <w:t>z</w:t>
      </w:r>
      <w:r w:rsidRPr="00EB306E">
        <w:rPr>
          <w:rFonts w:ascii="Times New Roman" w:hAnsi="Times New Roman"/>
          <w:color w:val="auto"/>
          <w:sz w:val="22"/>
          <w:szCs w:val="22"/>
        </w:rPr>
        <w:t xml:space="preserve">hotovitel kdykoli zjistí jakýkoli nesoulad mezi </w:t>
      </w:r>
      <w:r w:rsidR="00CA6DC8" w:rsidRPr="00EB306E">
        <w:rPr>
          <w:rFonts w:ascii="Times New Roman" w:hAnsi="Times New Roman"/>
          <w:color w:val="auto"/>
          <w:sz w:val="22"/>
          <w:szCs w:val="22"/>
        </w:rPr>
        <w:t>DPS</w:t>
      </w:r>
      <w:r w:rsidRPr="00EB306E">
        <w:rPr>
          <w:rFonts w:ascii="Times New Roman" w:hAnsi="Times New Roman"/>
          <w:color w:val="auto"/>
          <w:sz w:val="22"/>
          <w:szCs w:val="22"/>
        </w:rPr>
        <w:t xml:space="preserve"> a Položkovým rozpočtem (bez ohledu na to, o jaký nesoulad se jedná), je vždy povinen bezodkladně o tomto písemně informovat objednatele a vyčkat na jeho stanovisko. V případě nedostatečně zpracované DPS (a schválené </w:t>
      </w:r>
      <w:r w:rsidR="00F010F2" w:rsidRPr="00EB306E">
        <w:rPr>
          <w:rFonts w:ascii="Times New Roman" w:hAnsi="Times New Roman"/>
          <w:color w:val="auto"/>
          <w:sz w:val="22"/>
          <w:szCs w:val="22"/>
        </w:rPr>
        <w:t xml:space="preserve">Realizační a případně </w:t>
      </w:r>
      <w:r w:rsidR="00CA6DC8" w:rsidRPr="00EB306E">
        <w:rPr>
          <w:rFonts w:ascii="Times New Roman" w:hAnsi="Times New Roman"/>
          <w:color w:val="auto"/>
          <w:sz w:val="22"/>
          <w:szCs w:val="22"/>
        </w:rPr>
        <w:t>Dílenské dokumentace</w:t>
      </w:r>
      <w:r w:rsidRPr="00EB306E">
        <w:rPr>
          <w:rFonts w:ascii="Times New Roman" w:hAnsi="Times New Roman"/>
          <w:color w:val="auto"/>
          <w:sz w:val="22"/>
          <w:szCs w:val="22"/>
        </w:rPr>
        <w:t xml:space="preserve">) je </w:t>
      </w:r>
      <w:r w:rsidR="00185BB8" w:rsidRPr="00EB306E">
        <w:rPr>
          <w:rFonts w:ascii="Times New Roman" w:hAnsi="Times New Roman"/>
          <w:color w:val="auto"/>
          <w:sz w:val="22"/>
          <w:szCs w:val="22"/>
        </w:rPr>
        <w:t>z</w:t>
      </w:r>
      <w:r w:rsidRPr="00EB306E">
        <w:rPr>
          <w:rFonts w:ascii="Times New Roman" w:hAnsi="Times New Roman"/>
          <w:color w:val="auto"/>
          <w:sz w:val="22"/>
          <w:szCs w:val="22"/>
        </w:rPr>
        <w:t>hotovitel povinen Dílo vykonat způsobem, který nejlépe odpovídá požadavku na všestrannou kvalitu Díla, vždy je však povinen získat předchozí písemné schválení ze strany objednatele.</w:t>
      </w:r>
    </w:p>
    <w:p w14:paraId="0D48DFDA" w14:textId="7B4F8BF1" w:rsidR="00D2101B" w:rsidRPr="00EB306E"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Veškeré</w:t>
      </w:r>
      <w:r w:rsidRPr="00EB306E">
        <w:rPr>
          <w:rFonts w:ascii="Times New Roman" w:hAnsi="Times New Roman"/>
          <w:color w:val="auto"/>
          <w:sz w:val="22"/>
          <w:szCs w:val="22"/>
        </w:rPr>
        <w:t xml:space="preserve"> odchylky od </w:t>
      </w:r>
      <w:r w:rsidR="004C1E02" w:rsidRPr="00EB306E">
        <w:rPr>
          <w:rFonts w:ascii="Times New Roman" w:hAnsi="Times New Roman"/>
          <w:color w:val="auto"/>
          <w:sz w:val="22"/>
          <w:szCs w:val="22"/>
        </w:rPr>
        <w:t>výše uvedené specifikace Díla a jeho rozsahu</w:t>
      </w:r>
      <w:r w:rsidRPr="00EB306E">
        <w:rPr>
          <w:rFonts w:ascii="Times New Roman" w:hAnsi="Times New Roman"/>
          <w:sz w:val="22"/>
          <w:szCs w:val="22"/>
        </w:rPr>
        <w:t xml:space="preserve"> mohou být </w:t>
      </w:r>
      <w:r w:rsidR="004C1E02" w:rsidRPr="00EB306E">
        <w:rPr>
          <w:rFonts w:ascii="Times New Roman" w:hAnsi="Times New Roman"/>
          <w:sz w:val="22"/>
          <w:szCs w:val="22"/>
        </w:rPr>
        <w:t xml:space="preserve">provedeny </w:t>
      </w:r>
      <w:r w:rsidRPr="00EB306E">
        <w:rPr>
          <w:rFonts w:ascii="Times New Roman" w:hAnsi="Times New Roman"/>
          <w:sz w:val="22"/>
          <w:szCs w:val="22"/>
        </w:rPr>
        <w:t>zhotovitelem pouze tehdy, budou-li písemně odsouhlaseny objednatelem</w:t>
      </w:r>
      <w:r w:rsidR="005F1C92" w:rsidRPr="00EB306E">
        <w:rPr>
          <w:rFonts w:ascii="Times New Roman" w:hAnsi="Times New Roman"/>
          <w:sz w:val="22"/>
          <w:szCs w:val="22"/>
        </w:rPr>
        <w:t xml:space="preserve"> </w:t>
      </w:r>
      <w:r w:rsidR="00D20BC5" w:rsidRPr="00EB306E">
        <w:rPr>
          <w:rFonts w:ascii="Times New Roman" w:hAnsi="Times New Roman"/>
          <w:sz w:val="22"/>
          <w:szCs w:val="22"/>
        </w:rPr>
        <w:t>za podmínek sjednaných v této smlouvě</w:t>
      </w:r>
      <w:r w:rsidRPr="00EB306E">
        <w:rPr>
          <w:rFonts w:ascii="Times New Roman" w:hAnsi="Times New Roman"/>
          <w:sz w:val="22"/>
          <w:szCs w:val="22"/>
        </w:rPr>
        <w:t xml:space="preserve">. Jestliže zhotovitel provede práce a jiná plnění nad </w:t>
      </w:r>
      <w:r w:rsidR="004A6564" w:rsidRPr="00EB306E">
        <w:rPr>
          <w:rFonts w:ascii="Times New Roman" w:hAnsi="Times New Roman"/>
          <w:sz w:val="22"/>
          <w:szCs w:val="22"/>
        </w:rPr>
        <w:t xml:space="preserve">takto </w:t>
      </w:r>
      <w:r w:rsidR="00832986" w:rsidRPr="00EB306E">
        <w:rPr>
          <w:rFonts w:ascii="Times New Roman" w:hAnsi="Times New Roman"/>
          <w:sz w:val="22"/>
          <w:szCs w:val="22"/>
        </w:rPr>
        <w:t xml:space="preserve">sjednaný nebo </w:t>
      </w:r>
      <w:r w:rsidR="004A6564" w:rsidRPr="00EB306E">
        <w:rPr>
          <w:rFonts w:ascii="Times New Roman" w:hAnsi="Times New Roman"/>
          <w:sz w:val="22"/>
          <w:szCs w:val="22"/>
        </w:rPr>
        <w:t>odsouhlasený</w:t>
      </w:r>
      <w:r w:rsidRPr="00EB306E">
        <w:rPr>
          <w:rFonts w:ascii="Times New Roman" w:hAnsi="Times New Roman"/>
          <w:sz w:val="22"/>
          <w:szCs w:val="22"/>
        </w:rPr>
        <w:t xml:space="preserve"> rámec, nemá nárok na jejich zaplacení.</w:t>
      </w:r>
    </w:p>
    <w:p w14:paraId="7F32DD00" w14:textId="6987B9CA" w:rsidR="004C1E02" w:rsidRPr="00EB306E" w:rsidRDefault="004C1E02" w:rsidP="002A6273">
      <w:pPr>
        <w:pStyle w:val="Odstavecseseznamem"/>
        <w:numPr>
          <w:ilvl w:val="1"/>
          <w:numId w:val="2"/>
        </w:numPr>
        <w:spacing w:before="120"/>
        <w:ind w:left="709" w:right="23" w:hanging="709"/>
        <w:jc w:val="both"/>
        <w:rPr>
          <w:rFonts w:ascii="Times New Roman" w:hAnsi="Times New Roman"/>
        </w:rPr>
      </w:pPr>
      <w:r w:rsidRPr="00EB306E">
        <w:rPr>
          <w:rFonts w:ascii="Times New Roman" w:hAnsi="Times New Roman"/>
          <w:b/>
          <w:bCs/>
        </w:rPr>
        <w:t>Vícepráce:</w:t>
      </w:r>
    </w:p>
    <w:p w14:paraId="5D554827" w14:textId="77F425E1"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Zhotovitel prohlašuje, že jeho nabídka </w:t>
      </w:r>
      <w:r w:rsidR="00151ADB" w:rsidRPr="00EB306E">
        <w:rPr>
          <w:rFonts w:ascii="Times New Roman" w:hAnsi="Times New Roman"/>
        </w:rPr>
        <w:t>v rámci výše uvedeného zadávacího řízení</w:t>
      </w:r>
      <w:r w:rsidRPr="00EB306E">
        <w:rPr>
          <w:rFonts w:ascii="Times New Roman" w:hAnsi="Times New Roman"/>
        </w:rPr>
        <w:t xml:space="preserve"> byla vypracována s ohledem na </w:t>
      </w:r>
      <w:r w:rsidR="00151ADB" w:rsidRPr="00EB306E">
        <w:rPr>
          <w:rFonts w:ascii="Times New Roman" w:hAnsi="Times New Roman"/>
        </w:rPr>
        <w:t xml:space="preserve">všechny části zadávacích podmínek a s ohledem na zkušenosti zhotovitele jako profesionála </w:t>
      </w:r>
      <w:r w:rsidR="00151ADB" w:rsidRPr="00EB306E">
        <w:rPr>
          <w:rFonts w:ascii="Times New Roman" w:hAnsi="Times New Roman"/>
        </w:rPr>
        <w:lastRenderedPageBreak/>
        <w:t>v daném oboru</w:t>
      </w:r>
      <w:r w:rsidRPr="00EB306E">
        <w:rPr>
          <w:rFonts w:ascii="Times New Roman" w:hAnsi="Times New Roman"/>
        </w:rPr>
        <w:t xml:space="preserve"> a </w:t>
      </w:r>
      <w:r w:rsidR="00002758" w:rsidRPr="00EB306E">
        <w:rPr>
          <w:rFonts w:ascii="Times New Roman" w:hAnsi="Times New Roman"/>
        </w:rPr>
        <w:t>z</w:t>
      </w:r>
      <w:r w:rsidRPr="00EB306E">
        <w:rPr>
          <w:rFonts w:ascii="Times New Roman" w:hAnsi="Times New Roman"/>
        </w:rPr>
        <w:t>hotovitel zaručuje její úplnost a správnost; za vícepráce tedy nejsou považována žádná plnění (dodatečné výkony, navýšení objemu materiálu atd.) potřebná pro provedení Díla (</w:t>
      </w:r>
      <w:r w:rsidRPr="00EB306E">
        <w:rPr>
          <w:rFonts w:ascii="Times New Roman" w:hAnsi="Times New Roman"/>
          <w:i/>
          <w:iCs/>
        </w:rPr>
        <w:t>v touto smlouvou řešeném rozsahu</w:t>
      </w:r>
      <w:r w:rsidRPr="00EB306E">
        <w:rPr>
          <w:rFonts w:ascii="Times New Roman" w:hAnsi="Times New Roman"/>
        </w:rPr>
        <w:t xml:space="preserve">), pokud chybou či opomenutím </w:t>
      </w:r>
      <w:r w:rsidR="00151ADB" w:rsidRPr="00EB306E">
        <w:rPr>
          <w:rFonts w:ascii="Times New Roman" w:hAnsi="Times New Roman"/>
        </w:rPr>
        <w:t>z</w:t>
      </w:r>
      <w:r w:rsidRPr="00EB306E">
        <w:rPr>
          <w:rFonts w:ascii="Times New Roman" w:hAnsi="Times New Roman"/>
        </w:rPr>
        <w:t xml:space="preserve">hotovitele či z jiného důvodu nebyla zahrnuta do nabídky </w:t>
      </w:r>
      <w:r w:rsidR="00151ADB" w:rsidRPr="00EB306E">
        <w:rPr>
          <w:rFonts w:ascii="Times New Roman" w:hAnsi="Times New Roman"/>
        </w:rPr>
        <w:t>z</w:t>
      </w:r>
      <w:r w:rsidRPr="00EB306E">
        <w:rPr>
          <w:rFonts w:ascii="Times New Roman" w:hAnsi="Times New Roman"/>
        </w:rPr>
        <w:t xml:space="preserve">hotovitele či byla zahrnuta nesprávně. </w:t>
      </w:r>
      <w:r w:rsidR="004A6564" w:rsidRPr="00EB306E">
        <w:rPr>
          <w:rFonts w:ascii="Times New Roman" w:hAnsi="Times New Roman"/>
        </w:rPr>
        <w:t>Není-li v této smlouvě uvedeno jinak, tak z</w:t>
      </w:r>
      <w:r w:rsidRPr="00EB306E">
        <w:rPr>
          <w:rFonts w:ascii="Times New Roman" w:hAnsi="Times New Roman"/>
        </w:rPr>
        <w:t xml:space="preserve">a vícepráce se nepovažuje ani navýšení nákladovosti na straně </w:t>
      </w:r>
      <w:r w:rsidR="00783173" w:rsidRPr="00EB306E">
        <w:rPr>
          <w:rFonts w:ascii="Times New Roman" w:hAnsi="Times New Roman"/>
        </w:rPr>
        <w:t xml:space="preserve">zhotovitele </w:t>
      </w:r>
      <w:r w:rsidRPr="00EB306E">
        <w:rPr>
          <w:rFonts w:ascii="Times New Roman" w:hAnsi="Times New Roman"/>
        </w:rPr>
        <w:t xml:space="preserve">z jakýchkoli důvodů </w:t>
      </w:r>
      <w:r w:rsidR="00832986" w:rsidRPr="00EB306E">
        <w:rPr>
          <w:rFonts w:ascii="Times New Roman" w:hAnsi="Times New Roman"/>
        </w:rPr>
        <w:t xml:space="preserve">a </w:t>
      </w:r>
      <w:r w:rsidRPr="00EB306E">
        <w:rPr>
          <w:rFonts w:ascii="Times New Roman" w:hAnsi="Times New Roman"/>
        </w:rPr>
        <w:t xml:space="preserve">ani práce, jejichž provedení bylo vyvoláno prodlením </w:t>
      </w:r>
      <w:r w:rsidR="00151ADB" w:rsidRPr="00EB306E">
        <w:rPr>
          <w:rFonts w:ascii="Times New Roman" w:hAnsi="Times New Roman"/>
        </w:rPr>
        <w:t>z</w:t>
      </w:r>
      <w:r w:rsidRPr="00EB306E">
        <w:rPr>
          <w:rFonts w:ascii="Times New Roman" w:hAnsi="Times New Roman"/>
        </w:rPr>
        <w:t xml:space="preserve">hotovitele s prováděním Díla nebo které jsou důsledkem vadného plnění </w:t>
      </w:r>
      <w:r w:rsidR="00B0679B" w:rsidRPr="00EB306E">
        <w:rPr>
          <w:rFonts w:ascii="Times New Roman" w:hAnsi="Times New Roman"/>
        </w:rPr>
        <w:t>z</w:t>
      </w:r>
      <w:r w:rsidRPr="00EB306E">
        <w:rPr>
          <w:rFonts w:ascii="Times New Roman" w:hAnsi="Times New Roman"/>
        </w:rPr>
        <w:t>hotovitele.</w:t>
      </w:r>
    </w:p>
    <w:p w14:paraId="25B4CDDE" w14:textId="4BD731FF" w:rsidR="000D3362" w:rsidRPr="00EB306E" w:rsidRDefault="004C1E02" w:rsidP="00DB6FB2">
      <w:pPr>
        <w:pStyle w:val="Odstavecseseznamem"/>
        <w:shd w:val="clear" w:color="auto" w:fill="FFFFFF"/>
        <w:spacing w:before="90"/>
        <w:ind w:left="709"/>
        <w:jc w:val="both"/>
        <w:rPr>
          <w:rFonts w:ascii="Times New Roman" w:hAnsi="Times New Roman"/>
        </w:rPr>
      </w:pPr>
      <w:r w:rsidRPr="00EB306E">
        <w:rPr>
          <w:rFonts w:ascii="Times New Roman" w:hAnsi="Times New Roman"/>
        </w:rPr>
        <w:t>Za vícepráce</w:t>
      </w:r>
      <w:r w:rsidR="004A6564" w:rsidRPr="00EB306E">
        <w:rPr>
          <w:rFonts w:ascii="Times New Roman" w:hAnsi="Times New Roman"/>
        </w:rPr>
        <w:t xml:space="preserve"> (dále také jen „</w:t>
      </w:r>
      <w:r w:rsidR="004A6564" w:rsidRPr="00EB306E">
        <w:rPr>
          <w:rFonts w:ascii="Times New Roman" w:hAnsi="Times New Roman"/>
          <w:b/>
          <w:bCs/>
          <w:i/>
          <w:iCs/>
        </w:rPr>
        <w:t>Vícepráce</w:t>
      </w:r>
      <w:r w:rsidR="004A6564" w:rsidRPr="00EB306E">
        <w:rPr>
          <w:rFonts w:ascii="Times New Roman" w:hAnsi="Times New Roman"/>
        </w:rPr>
        <w:t>“)</w:t>
      </w:r>
      <w:r w:rsidRPr="00EB306E">
        <w:rPr>
          <w:rFonts w:ascii="Times New Roman" w:hAnsi="Times New Roman"/>
        </w:rPr>
        <w:t xml:space="preserve"> jsou </w:t>
      </w:r>
      <w:r w:rsidR="00151ADB" w:rsidRPr="00EB306E">
        <w:rPr>
          <w:rFonts w:ascii="Times New Roman" w:hAnsi="Times New Roman"/>
        </w:rPr>
        <w:t>tedy</w:t>
      </w:r>
      <w:r w:rsidR="004A6564" w:rsidRPr="00EB306E">
        <w:rPr>
          <w:rFonts w:ascii="Times New Roman" w:hAnsi="Times New Roman"/>
        </w:rPr>
        <w:t xml:space="preserve"> dle této smlouvy</w:t>
      </w:r>
      <w:r w:rsidRPr="00EB306E">
        <w:rPr>
          <w:rFonts w:ascii="Times New Roman" w:hAnsi="Times New Roman"/>
        </w:rPr>
        <w:t xml:space="preserve"> považován</w:t>
      </w:r>
      <w:r w:rsidR="00151ADB" w:rsidRPr="00EB306E">
        <w:rPr>
          <w:rFonts w:ascii="Times New Roman" w:hAnsi="Times New Roman"/>
        </w:rPr>
        <w:t>y pouze</w:t>
      </w:r>
      <w:r w:rsidR="00443A7F" w:rsidRPr="00EB306E">
        <w:rPr>
          <w:rFonts w:ascii="Times New Roman" w:hAnsi="Times New Roman"/>
        </w:rPr>
        <w:t xml:space="preserve"> a výlučně</w:t>
      </w:r>
      <w:r w:rsidR="000D3362" w:rsidRPr="00EB306E">
        <w:rPr>
          <w:rFonts w:ascii="Times New Roman" w:hAnsi="Times New Roman"/>
        </w:rPr>
        <w:t>:</w:t>
      </w:r>
    </w:p>
    <w:p w14:paraId="3A0EA24A" w14:textId="3F1EFEA8" w:rsidR="000D3362" w:rsidRPr="00EB306E" w:rsidRDefault="004C1E02"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dodatečná</w:t>
      </w:r>
      <w:r w:rsidR="00443A7F" w:rsidRPr="00EB306E">
        <w:rPr>
          <w:rFonts w:ascii="Times New Roman" w:hAnsi="Times New Roman"/>
        </w:rPr>
        <w:t xml:space="preserve"> nezbytná</w:t>
      </w:r>
      <w:r w:rsidRPr="00EB306E">
        <w:rPr>
          <w:rFonts w:ascii="Times New Roman" w:hAnsi="Times New Roman"/>
        </w:rPr>
        <w:t xml:space="preserve"> plnění rozšiřující předmět Díla nad rámec rozsahu dle </w:t>
      </w:r>
      <w:r w:rsidR="00B0679B" w:rsidRPr="00EB306E">
        <w:rPr>
          <w:rFonts w:ascii="Times New Roman" w:hAnsi="Times New Roman"/>
        </w:rPr>
        <w:t>bodu</w:t>
      </w:r>
      <w:r w:rsidR="00151ADB" w:rsidRPr="00EB306E">
        <w:rPr>
          <w:rFonts w:ascii="Times New Roman" w:hAnsi="Times New Roman"/>
        </w:rPr>
        <w:t xml:space="preserve"> 3.</w:t>
      </w:r>
      <w:r w:rsidR="00D20BC5" w:rsidRPr="00EB306E">
        <w:rPr>
          <w:rFonts w:ascii="Times New Roman" w:hAnsi="Times New Roman"/>
        </w:rPr>
        <w:t>2 a 3.3</w:t>
      </w:r>
      <w:r w:rsidRPr="00EB306E">
        <w:rPr>
          <w:rFonts w:ascii="Times New Roman" w:hAnsi="Times New Roman"/>
        </w:rPr>
        <w:t xml:space="preserve"> této smlouvy</w:t>
      </w:r>
      <w:r w:rsidR="00151ADB" w:rsidRPr="00EB306E">
        <w:rPr>
          <w:rFonts w:ascii="Times New Roman" w:hAnsi="Times New Roman"/>
        </w:rPr>
        <w:t>, jejichž potřeba vznikla z důvod</w:t>
      </w:r>
      <w:r w:rsidR="000D3362" w:rsidRPr="00EB306E">
        <w:rPr>
          <w:rFonts w:ascii="Times New Roman" w:hAnsi="Times New Roman"/>
        </w:rPr>
        <w:t>u</w:t>
      </w:r>
      <w:r w:rsidR="00151ADB" w:rsidRPr="00EB306E">
        <w:rPr>
          <w:rFonts w:ascii="Times New Roman" w:hAnsi="Times New Roman"/>
        </w:rPr>
        <w:t xml:space="preserve"> objektivních a zcela nepředvídatelných okolností </w:t>
      </w:r>
      <w:r w:rsidR="00443A7F" w:rsidRPr="00EB306E">
        <w:rPr>
          <w:rFonts w:ascii="Times New Roman" w:hAnsi="Times New Roman"/>
        </w:rPr>
        <w:t>zjištěných v místě provádění Díla</w:t>
      </w:r>
      <w:r w:rsidR="000D3362" w:rsidRPr="00EB306E">
        <w:rPr>
          <w:rFonts w:ascii="Times New Roman" w:hAnsi="Times New Roman"/>
        </w:rPr>
        <w:t xml:space="preserve"> (skryté překážky, které </w:t>
      </w:r>
      <w:r w:rsidR="004A6564" w:rsidRPr="00EB306E">
        <w:rPr>
          <w:rFonts w:ascii="Times New Roman" w:hAnsi="Times New Roman"/>
        </w:rPr>
        <w:t xml:space="preserve">prokazatelně </w:t>
      </w:r>
      <w:r w:rsidR="000D3362" w:rsidRPr="00EB306E">
        <w:rPr>
          <w:rFonts w:ascii="Times New Roman" w:hAnsi="Times New Roman"/>
        </w:rPr>
        <w:t>nebylo možno zjistit ani při vynaložení potřebné odborné péče</w:t>
      </w:r>
      <w:r w:rsidR="00CF705A" w:rsidRPr="00EB306E">
        <w:rPr>
          <w:rFonts w:ascii="Times New Roman" w:hAnsi="Times New Roman"/>
        </w:rPr>
        <w:t xml:space="preserve"> ze strany zhotovitele</w:t>
      </w:r>
      <w:r w:rsidR="000D3362" w:rsidRPr="00EB306E">
        <w:rPr>
          <w:rFonts w:ascii="Times New Roman" w:hAnsi="Times New Roman"/>
        </w:rPr>
        <w:t>)</w:t>
      </w:r>
      <w:r w:rsidR="00443A7F" w:rsidRPr="00EB306E">
        <w:rPr>
          <w:rFonts w:ascii="Times New Roman" w:hAnsi="Times New Roman"/>
        </w:rPr>
        <w:t>,</w:t>
      </w:r>
      <w:r w:rsidRPr="00EB306E">
        <w:rPr>
          <w:rFonts w:ascii="Times New Roman" w:hAnsi="Times New Roman"/>
        </w:rPr>
        <w:t xml:space="preserve"> </w:t>
      </w:r>
    </w:p>
    <w:p w14:paraId="1E9873DB" w14:textId="0EDDA2C6" w:rsidR="000D3362" w:rsidRPr="00EB306E"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EB306E">
        <w:rPr>
          <w:rFonts w:ascii="Times New Roman" w:hAnsi="Times New Roman"/>
          <w:color w:val="auto"/>
          <w:sz w:val="22"/>
          <w:szCs w:val="22"/>
        </w:rPr>
        <w:t xml:space="preserve">dodatečná nezbytná plnění rozšiřující předmět Díla nad rámec rozsahu dle </w:t>
      </w:r>
      <w:r w:rsidR="00B0679B" w:rsidRPr="00EB306E">
        <w:rPr>
          <w:rFonts w:ascii="Times New Roman" w:hAnsi="Times New Roman"/>
          <w:color w:val="auto"/>
          <w:sz w:val="22"/>
          <w:szCs w:val="22"/>
        </w:rPr>
        <w:t>bodu</w:t>
      </w:r>
      <w:r w:rsidR="00D20BC5" w:rsidRPr="00EB306E">
        <w:rPr>
          <w:rFonts w:ascii="Times New Roman" w:hAnsi="Times New Roman"/>
          <w:color w:val="auto"/>
          <w:sz w:val="22"/>
          <w:szCs w:val="22"/>
        </w:rPr>
        <w:t xml:space="preserve"> 3.2 a</w:t>
      </w:r>
      <w:r w:rsidRPr="00EB306E">
        <w:rPr>
          <w:rFonts w:ascii="Times New Roman" w:hAnsi="Times New Roman"/>
          <w:color w:val="auto"/>
          <w:sz w:val="22"/>
          <w:szCs w:val="22"/>
        </w:rPr>
        <w:t xml:space="preserve"> 3.3 této smlouvy, jejichž potřeba vznikla z důvodu změn</w:t>
      </w:r>
      <w:r w:rsidRPr="00EB306E">
        <w:rPr>
          <w:rFonts w:ascii="Times New Roman" w:hAnsi="Times New Roman"/>
          <w:sz w:val="22"/>
          <w:szCs w:val="22"/>
        </w:rPr>
        <w:t xml:space="preserve"> </w:t>
      </w:r>
      <w:r w:rsidR="004A6564" w:rsidRPr="00EB306E">
        <w:rPr>
          <w:rFonts w:ascii="Times New Roman" w:hAnsi="Times New Roman"/>
          <w:sz w:val="22"/>
          <w:szCs w:val="22"/>
        </w:rPr>
        <w:t xml:space="preserve">právních </w:t>
      </w:r>
      <w:r w:rsidRPr="00EB306E">
        <w:rPr>
          <w:rFonts w:ascii="Times New Roman" w:hAnsi="Times New Roman"/>
          <w:sz w:val="22"/>
          <w:szCs w:val="22"/>
        </w:rPr>
        <w:t xml:space="preserve">předpisů </w:t>
      </w:r>
      <w:r w:rsidR="004A6564" w:rsidRPr="00EB306E">
        <w:rPr>
          <w:rFonts w:ascii="Times New Roman" w:hAnsi="Times New Roman"/>
          <w:sz w:val="22"/>
          <w:szCs w:val="22"/>
        </w:rPr>
        <w:t>či technických a jiných</w:t>
      </w:r>
      <w:r w:rsidRPr="00EB306E">
        <w:rPr>
          <w:rFonts w:ascii="Times New Roman" w:hAnsi="Times New Roman"/>
          <w:sz w:val="22"/>
          <w:szCs w:val="22"/>
        </w:rPr>
        <w:t xml:space="preserve"> norem</w:t>
      </w:r>
      <w:r w:rsidR="00772FC4" w:rsidRPr="00EB306E">
        <w:rPr>
          <w:rFonts w:ascii="Times New Roman" w:hAnsi="Times New Roman"/>
          <w:sz w:val="22"/>
          <w:szCs w:val="22"/>
        </w:rPr>
        <w:t xml:space="preserve"> a/nebo v důsledku specifických požadavků správních orgánů, které neby</w:t>
      </w:r>
      <w:r w:rsidR="00783173" w:rsidRPr="00EB306E">
        <w:rPr>
          <w:rFonts w:ascii="Times New Roman" w:hAnsi="Times New Roman"/>
          <w:sz w:val="22"/>
          <w:szCs w:val="22"/>
        </w:rPr>
        <w:t>ly známy v době podání nabídky z</w:t>
      </w:r>
      <w:r w:rsidR="00772FC4" w:rsidRPr="00EB306E">
        <w:rPr>
          <w:rFonts w:ascii="Times New Roman" w:hAnsi="Times New Roman"/>
          <w:sz w:val="22"/>
          <w:szCs w:val="22"/>
        </w:rPr>
        <w:t xml:space="preserve">hotovitele v rámci zadávacího řízení na zadání </w:t>
      </w:r>
      <w:r w:rsidR="00783173" w:rsidRPr="00EB306E">
        <w:rPr>
          <w:rFonts w:ascii="Times New Roman" w:hAnsi="Times New Roman"/>
          <w:sz w:val="22"/>
          <w:szCs w:val="22"/>
        </w:rPr>
        <w:t>veřejné zakázky</w:t>
      </w:r>
      <w:r w:rsidRPr="00EB306E">
        <w:rPr>
          <w:rFonts w:ascii="Times New Roman" w:hAnsi="Times New Roman"/>
          <w:sz w:val="22"/>
          <w:szCs w:val="22"/>
        </w:rPr>
        <w:t>.</w:t>
      </w:r>
    </w:p>
    <w:p w14:paraId="768199AF" w14:textId="70558423" w:rsidR="00443A7F" w:rsidRPr="00EB306E" w:rsidRDefault="00D20BC5"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 xml:space="preserve">dodatečná plnění rozšiřující předmět Díla nad rámec rozsahu dle </w:t>
      </w:r>
      <w:r w:rsidR="00B0679B" w:rsidRPr="00EB306E">
        <w:rPr>
          <w:rFonts w:ascii="Times New Roman" w:hAnsi="Times New Roman"/>
        </w:rPr>
        <w:t>bodu</w:t>
      </w:r>
      <w:r w:rsidRPr="00EB306E">
        <w:rPr>
          <w:rFonts w:ascii="Times New Roman" w:hAnsi="Times New Roman"/>
        </w:rPr>
        <w:t xml:space="preserve"> 3.2 a 3.3 této smlouvy, prováděná v důsledku </w:t>
      </w:r>
      <w:r w:rsidR="00E97471" w:rsidRPr="00EB306E">
        <w:rPr>
          <w:rFonts w:ascii="Times New Roman" w:hAnsi="Times New Roman"/>
        </w:rPr>
        <w:t>o</w:t>
      </w:r>
      <w:r w:rsidR="004C1E02" w:rsidRPr="00EB306E">
        <w:rPr>
          <w:rFonts w:ascii="Times New Roman" w:hAnsi="Times New Roman"/>
        </w:rPr>
        <w:t xml:space="preserve">bjednatelem </w:t>
      </w:r>
      <w:r w:rsidR="00151ADB" w:rsidRPr="00EB306E">
        <w:rPr>
          <w:rFonts w:ascii="Times New Roman" w:hAnsi="Times New Roman"/>
        </w:rPr>
        <w:t xml:space="preserve">výslovně </w:t>
      </w:r>
      <w:r w:rsidR="004C1E02" w:rsidRPr="00EB306E">
        <w:rPr>
          <w:rFonts w:ascii="Times New Roman" w:hAnsi="Times New Roman"/>
        </w:rPr>
        <w:t>vyžádané změny</w:t>
      </w:r>
      <w:r w:rsidR="004A6564" w:rsidRPr="00EB306E">
        <w:rPr>
          <w:rFonts w:ascii="Times New Roman" w:hAnsi="Times New Roman"/>
        </w:rPr>
        <w:t>/úpravy</w:t>
      </w:r>
      <w:r w:rsidR="004C1E02" w:rsidRPr="00EB306E">
        <w:rPr>
          <w:rFonts w:ascii="Times New Roman" w:hAnsi="Times New Roman"/>
        </w:rPr>
        <w:t xml:space="preserve"> předmětu Díla. </w:t>
      </w:r>
    </w:p>
    <w:p w14:paraId="2ECB801B" w14:textId="4C8CB194" w:rsidR="004C1E02" w:rsidRPr="00EB306E" w:rsidRDefault="00E97471"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Objednatel si tímto vyhrazuje právo na provedení takovýchto </w:t>
      </w:r>
      <w:r w:rsidR="004A6564" w:rsidRPr="00EB306E">
        <w:rPr>
          <w:rFonts w:ascii="Times New Roman" w:hAnsi="Times New Roman"/>
        </w:rPr>
        <w:t>V</w:t>
      </w:r>
      <w:r w:rsidRPr="00EB306E">
        <w:rPr>
          <w:rFonts w:ascii="Times New Roman" w:hAnsi="Times New Roman"/>
        </w:rPr>
        <w:t>íceprací ze strany zhotovitele s tím, že smluvní strany se n</w:t>
      </w:r>
      <w:r w:rsidR="004C1E02" w:rsidRPr="00EB306E">
        <w:rPr>
          <w:rFonts w:ascii="Times New Roman" w:hAnsi="Times New Roman"/>
        </w:rPr>
        <w:t xml:space="preserve">a takovýchto </w:t>
      </w:r>
      <w:r w:rsidR="004A6564" w:rsidRPr="00EB306E">
        <w:rPr>
          <w:rFonts w:ascii="Times New Roman" w:hAnsi="Times New Roman"/>
        </w:rPr>
        <w:t>V</w:t>
      </w:r>
      <w:r w:rsidR="004C1E02" w:rsidRPr="00EB306E">
        <w:rPr>
          <w:rFonts w:ascii="Times New Roman" w:hAnsi="Times New Roman"/>
        </w:rPr>
        <w:t xml:space="preserve">ícepracích dohodnou </w:t>
      </w:r>
      <w:r w:rsidRPr="00EB306E">
        <w:rPr>
          <w:rFonts w:ascii="Times New Roman" w:hAnsi="Times New Roman"/>
        </w:rPr>
        <w:t xml:space="preserve">vždy </w:t>
      </w:r>
      <w:r w:rsidR="004C1E02" w:rsidRPr="00EB306E">
        <w:rPr>
          <w:rFonts w:ascii="Times New Roman" w:hAnsi="Times New Roman"/>
        </w:rPr>
        <w:t>před jejich provedením, a to formou změnového listu</w:t>
      </w:r>
      <w:r w:rsidR="004A6564" w:rsidRPr="00EB306E">
        <w:rPr>
          <w:rFonts w:ascii="Times New Roman" w:hAnsi="Times New Roman"/>
        </w:rPr>
        <w:t>, podepsaného oprávněnými zástupci smluvních stran</w:t>
      </w:r>
      <w:r w:rsidR="00806B71" w:rsidRPr="00EB306E">
        <w:rPr>
          <w:rFonts w:ascii="Times New Roman" w:hAnsi="Times New Roman"/>
        </w:rPr>
        <w:t xml:space="preserve"> pro změny díla</w:t>
      </w:r>
      <w:r w:rsidR="004A6564" w:rsidRPr="00EB306E">
        <w:rPr>
          <w:rFonts w:ascii="Times New Roman" w:hAnsi="Times New Roman"/>
        </w:rPr>
        <w:t xml:space="preserve"> dle záhlaví této smlouvy, případně statutárními zástupci smluvních stran</w:t>
      </w:r>
      <w:r w:rsidR="004C1E02" w:rsidRPr="00EB306E">
        <w:rPr>
          <w:rFonts w:ascii="Times New Roman" w:hAnsi="Times New Roman"/>
        </w:rPr>
        <w:t xml:space="preserve">. Součástí změnového listu bude i dohoda o ceně takovýchto </w:t>
      </w:r>
      <w:r w:rsidR="004A6564" w:rsidRPr="00EB306E">
        <w:rPr>
          <w:rFonts w:ascii="Times New Roman" w:hAnsi="Times New Roman"/>
        </w:rPr>
        <w:t>V</w:t>
      </w:r>
      <w:r w:rsidR="004C1E02" w:rsidRPr="00EB306E">
        <w:rPr>
          <w:rFonts w:ascii="Times New Roman" w:hAnsi="Times New Roman"/>
        </w:rPr>
        <w:t xml:space="preserve">íceprací, jinak </w:t>
      </w:r>
      <w:r w:rsidRPr="00EB306E">
        <w:rPr>
          <w:rFonts w:ascii="Times New Roman" w:hAnsi="Times New Roman"/>
        </w:rPr>
        <w:t>z</w:t>
      </w:r>
      <w:r w:rsidR="004C1E02" w:rsidRPr="00EB306E">
        <w:rPr>
          <w:rFonts w:ascii="Times New Roman" w:hAnsi="Times New Roman"/>
        </w:rPr>
        <w:t>hotoviteli nevzniká nárok na jejich proplacení</w:t>
      </w:r>
      <w:r w:rsidR="004A6564" w:rsidRPr="00EB306E">
        <w:rPr>
          <w:rFonts w:ascii="Times New Roman" w:hAnsi="Times New Roman"/>
        </w:rPr>
        <w:t xml:space="preserve"> (tím není dotčena povinnost smluvních stran učinit tyto </w:t>
      </w:r>
      <w:r w:rsidR="00FE3D9E" w:rsidRPr="00EB306E">
        <w:rPr>
          <w:rFonts w:ascii="Times New Roman" w:hAnsi="Times New Roman"/>
        </w:rPr>
        <w:t>V</w:t>
      </w:r>
      <w:r w:rsidR="004A6564" w:rsidRPr="00EB306E">
        <w:rPr>
          <w:rFonts w:ascii="Times New Roman" w:hAnsi="Times New Roman"/>
        </w:rPr>
        <w:t>ícepráce předmětem dodatku k této smlouvě)</w:t>
      </w:r>
      <w:r w:rsidR="004C1E02" w:rsidRPr="00EB306E">
        <w:rPr>
          <w:rFonts w:ascii="Times New Roman" w:hAnsi="Times New Roman"/>
        </w:rPr>
        <w:t xml:space="preserve">. Nebude-li ve změnovém listu </w:t>
      </w:r>
      <w:r w:rsidRPr="00EB306E">
        <w:rPr>
          <w:rFonts w:ascii="Times New Roman" w:hAnsi="Times New Roman"/>
        </w:rPr>
        <w:t>s</w:t>
      </w:r>
      <w:r w:rsidR="004C1E02" w:rsidRPr="00EB306E">
        <w:rPr>
          <w:rFonts w:ascii="Times New Roman" w:hAnsi="Times New Roman"/>
        </w:rPr>
        <w:t>mluvními stranami sjednána změna termínu plnění, nem</w:t>
      </w:r>
      <w:r w:rsidR="00FE3D9E" w:rsidRPr="00EB306E">
        <w:rPr>
          <w:rFonts w:ascii="Times New Roman" w:hAnsi="Times New Roman"/>
        </w:rPr>
        <w:t>ají</w:t>
      </w:r>
      <w:r w:rsidR="004C1E02" w:rsidRPr="00EB306E">
        <w:rPr>
          <w:rFonts w:ascii="Times New Roman" w:hAnsi="Times New Roman"/>
        </w:rPr>
        <w:t xml:space="preserve"> </w:t>
      </w:r>
      <w:r w:rsidR="004A6564" w:rsidRPr="00EB306E">
        <w:rPr>
          <w:rFonts w:ascii="Times New Roman" w:hAnsi="Times New Roman"/>
        </w:rPr>
        <w:t>V</w:t>
      </w:r>
      <w:r w:rsidR="004C1E02" w:rsidRPr="00EB306E">
        <w:rPr>
          <w:rFonts w:ascii="Times New Roman" w:hAnsi="Times New Roman"/>
        </w:rPr>
        <w:t xml:space="preserve">ícepráce vliv na sjednané termíny dle této smlouvy. </w:t>
      </w:r>
    </w:p>
    <w:p w14:paraId="4FFE50AB" w14:textId="53B81223" w:rsidR="004C1E02" w:rsidRPr="00EB306E" w:rsidRDefault="004C1E02" w:rsidP="00296D17">
      <w:pPr>
        <w:pStyle w:val="Odstavecseseznamem"/>
        <w:numPr>
          <w:ilvl w:val="1"/>
          <w:numId w:val="10"/>
        </w:numPr>
        <w:shd w:val="clear" w:color="auto" w:fill="FFFFFF"/>
        <w:spacing w:before="90"/>
        <w:ind w:hanging="720"/>
        <w:jc w:val="both"/>
        <w:rPr>
          <w:rFonts w:ascii="Times New Roman" w:hAnsi="Times New Roman"/>
          <w:b/>
          <w:bCs/>
        </w:rPr>
      </w:pPr>
      <w:r w:rsidRPr="00EB306E">
        <w:rPr>
          <w:rFonts w:ascii="Times New Roman" w:hAnsi="Times New Roman"/>
          <w:b/>
          <w:bCs/>
        </w:rPr>
        <w:t xml:space="preserve">Méněpráce: </w:t>
      </w:r>
    </w:p>
    <w:p w14:paraId="6D7418D2" w14:textId="7618933A"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Jakékoli omezení rozsahu Díla či omezení plnění (kvalitativní i kvantitativní) podléhá vždy předchozímu souhlasu </w:t>
      </w:r>
      <w:r w:rsidR="00443A7F" w:rsidRPr="00EB306E">
        <w:rPr>
          <w:rFonts w:ascii="Times New Roman" w:hAnsi="Times New Roman"/>
        </w:rPr>
        <w:t>o</w:t>
      </w:r>
      <w:r w:rsidRPr="00EB306E">
        <w:rPr>
          <w:rFonts w:ascii="Times New Roman" w:hAnsi="Times New Roman"/>
        </w:rPr>
        <w:t>bjednatele formou změnového listu</w:t>
      </w:r>
      <w:r w:rsidR="00806B71" w:rsidRPr="00EB306E">
        <w:rPr>
          <w:rFonts w:ascii="Times New Roman" w:hAnsi="Times New Roman"/>
        </w:rPr>
        <w:t xml:space="preserve"> podepsaného oprávněnými zástupci smluvních stran pro změny díla dle záhlaví této smlouvy, případně statutárními zástupci smluvních stran</w:t>
      </w:r>
      <w:r w:rsidRPr="00EB306E">
        <w:rPr>
          <w:rFonts w:ascii="Times New Roman" w:hAnsi="Times New Roman"/>
        </w:rPr>
        <w:t xml:space="preserve"> (bez takovéto dohody se jedná o vadu či nedodělek předmětu Díla)</w:t>
      </w:r>
      <w:r w:rsidR="00772FC4" w:rsidRPr="00EB306E">
        <w:rPr>
          <w:rFonts w:ascii="Times New Roman" w:hAnsi="Times New Roman"/>
        </w:rPr>
        <w:t xml:space="preserve"> s následným uzavření</w:t>
      </w:r>
      <w:r w:rsidR="00906A74" w:rsidRPr="00EB306E">
        <w:rPr>
          <w:rFonts w:ascii="Times New Roman" w:hAnsi="Times New Roman"/>
        </w:rPr>
        <w:t>m</w:t>
      </w:r>
      <w:r w:rsidR="00772FC4" w:rsidRPr="00EB306E">
        <w:rPr>
          <w:rFonts w:ascii="Times New Roman" w:hAnsi="Times New Roman"/>
        </w:rPr>
        <w:t xml:space="preserve"> dodatku k této smlouvě</w:t>
      </w:r>
      <w:r w:rsidRPr="00EB306E">
        <w:rPr>
          <w:rFonts w:ascii="Times New Roman" w:hAnsi="Times New Roman"/>
        </w:rPr>
        <w:t xml:space="preserve">. Méněpráce nebudou za žádných okolností </w:t>
      </w:r>
      <w:r w:rsidR="00906A74" w:rsidRPr="00EB306E">
        <w:rPr>
          <w:rFonts w:ascii="Times New Roman" w:hAnsi="Times New Roman"/>
        </w:rPr>
        <w:t>z</w:t>
      </w:r>
      <w:r w:rsidRPr="00EB306E">
        <w:rPr>
          <w:rFonts w:ascii="Times New Roman" w:hAnsi="Times New Roman"/>
        </w:rPr>
        <w:t xml:space="preserve">hotovitelem účtovány. </w:t>
      </w:r>
    </w:p>
    <w:p w14:paraId="32151A10" w14:textId="77777777" w:rsidR="001D73AE" w:rsidRPr="00EB306E" w:rsidRDefault="001D73AE" w:rsidP="00454AA0">
      <w:pPr>
        <w:pStyle w:val="Text"/>
        <w:spacing w:line="240" w:lineRule="auto"/>
        <w:rPr>
          <w:rFonts w:ascii="Times New Roman" w:hAnsi="Times New Roman"/>
          <w:sz w:val="22"/>
          <w:szCs w:val="22"/>
        </w:rPr>
      </w:pPr>
    </w:p>
    <w:p w14:paraId="6E959E05" w14:textId="77777777" w:rsidR="00E702D4" w:rsidRPr="00EB306E" w:rsidRDefault="00E702D4"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Místo plnění</w:t>
      </w:r>
    </w:p>
    <w:p w14:paraId="7CDC0738" w14:textId="16E1E635" w:rsidR="00E702D4"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Místem</w:t>
      </w:r>
      <w:r w:rsidRPr="00EB306E">
        <w:rPr>
          <w:rFonts w:ascii="Times New Roman" w:hAnsi="Times New Roman"/>
          <w:color w:val="auto"/>
          <w:sz w:val="22"/>
          <w:szCs w:val="22"/>
        </w:rPr>
        <w:t xml:space="preserve"> plnění </w:t>
      </w:r>
      <w:r w:rsidR="005519EB" w:rsidRPr="00EB306E">
        <w:rPr>
          <w:rFonts w:ascii="Times New Roman" w:hAnsi="Times New Roman"/>
          <w:color w:val="auto"/>
          <w:sz w:val="22"/>
          <w:szCs w:val="22"/>
        </w:rPr>
        <w:t xml:space="preserve">Díla </w:t>
      </w:r>
      <w:r w:rsidRPr="00EB306E">
        <w:rPr>
          <w:rFonts w:ascii="Times New Roman" w:hAnsi="Times New Roman"/>
          <w:color w:val="auto"/>
          <w:sz w:val="22"/>
          <w:szCs w:val="22"/>
        </w:rPr>
        <w:t>je</w:t>
      </w:r>
      <w:r w:rsidR="00B85829" w:rsidRPr="00EB306E">
        <w:rPr>
          <w:rFonts w:ascii="Times New Roman" w:hAnsi="Times New Roman"/>
          <w:color w:val="auto"/>
          <w:sz w:val="22"/>
          <w:szCs w:val="22"/>
        </w:rPr>
        <w:t xml:space="preserve"> Ostrava,</w:t>
      </w:r>
      <w:r w:rsidRPr="00EB306E">
        <w:rPr>
          <w:rFonts w:ascii="Times New Roman" w:hAnsi="Times New Roman"/>
          <w:color w:val="auto"/>
          <w:sz w:val="22"/>
          <w:szCs w:val="22"/>
        </w:rPr>
        <w:t xml:space="preserve"> </w:t>
      </w:r>
      <w:r w:rsidR="0079664B" w:rsidRPr="00EB306E">
        <w:rPr>
          <w:rFonts w:ascii="Times New Roman" w:hAnsi="Times New Roman"/>
          <w:color w:val="auto"/>
          <w:sz w:val="22"/>
          <w:szCs w:val="22"/>
        </w:rPr>
        <w:t>tramvajov</w:t>
      </w:r>
      <w:r w:rsidR="00FE59A9" w:rsidRPr="00EB306E">
        <w:rPr>
          <w:rFonts w:ascii="Times New Roman" w:hAnsi="Times New Roman"/>
          <w:color w:val="auto"/>
          <w:sz w:val="22"/>
          <w:szCs w:val="22"/>
        </w:rPr>
        <w:t xml:space="preserve">á </w:t>
      </w:r>
      <w:r w:rsidR="00D43763" w:rsidRPr="00EB306E">
        <w:rPr>
          <w:rFonts w:ascii="Times New Roman" w:hAnsi="Times New Roman"/>
          <w:color w:val="auto"/>
          <w:sz w:val="22"/>
          <w:szCs w:val="22"/>
        </w:rPr>
        <w:t>zastávk</w:t>
      </w:r>
      <w:r w:rsidR="00D43763">
        <w:rPr>
          <w:rFonts w:ascii="Times New Roman" w:hAnsi="Times New Roman"/>
          <w:color w:val="auto"/>
          <w:sz w:val="22"/>
          <w:szCs w:val="22"/>
        </w:rPr>
        <w:t>a</w:t>
      </w:r>
      <w:r w:rsidR="00D43763" w:rsidRPr="00EB306E">
        <w:rPr>
          <w:rFonts w:ascii="Times New Roman" w:hAnsi="Times New Roman"/>
          <w:color w:val="auto"/>
          <w:sz w:val="22"/>
          <w:szCs w:val="22"/>
        </w:rPr>
        <w:t xml:space="preserve"> </w:t>
      </w:r>
      <w:r w:rsidR="00786853">
        <w:rPr>
          <w:rFonts w:ascii="Times New Roman" w:hAnsi="Times New Roman"/>
          <w:color w:val="auto"/>
          <w:sz w:val="22"/>
          <w:szCs w:val="22"/>
        </w:rPr>
        <w:t>Fakultní nemocnice (oba směry)</w:t>
      </w:r>
      <w:r w:rsidR="00C05C12" w:rsidRPr="00EB306E">
        <w:rPr>
          <w:rFonts w:ascii="Times New Roman" w:hAnsi="Times New Roman"/>
          <w:color w:val="auto"/>
          <w:sz w:val="22"/>
          <w:szCs w:val="22"/>
        </w:rPr>
        <w:t xml:space="preserve"> </w:t>
      </w:r>
      <w:r w:rsidR="005519EB" w:rsidRPr="00EB306E">
        <w:rPr>
          <w:rFonts w:ascii="Times New Roman" w:hAnsi="Times New Roman"/>
          <w:color w:val="auto"/>
          <w:sz w:val="22"/>
          <w:szCs w:val="22"/>
        </w:rPr>
        <w:t>(</w:t>
      </w:r>
      <w:r w:rsidR="00F86435" w:rsidRPr="00EB306E">
        <w:rPr>
          <w:rFonts w:ascii="Times New Roman" w:hAnsi="Times New Roman"/>
          <w:color w:val="auto"/>
          <w:sz w:val="22"/>
          <w:szCs w:val="22"/>
        </w:rPr>
        <w:t xml:space="preserve">v této smlouvě </w:t>
      </w:r>
      <w:r w:rsidR="005519EB" w:rsidRPr="00EB306E">
        <w:rPr>
          <w:rFonts w:ascii="Times New Roman" w:hAnsi="Times New Roman"/>
          <w:color w:val="auto"/>
          <w:sz w:val="22"/>
          <w:szCs w:val="22"/>
        </w:rPr>
        <w:t>jen „</w:t>
      </w:r>
      <w:r w:rsidR="005F1C92" w:rsidRPr="00EB306E">
        <w:rPr>
          <w:rFonts w:ascii="Times New Roman" w:hAnsi="Times New Roman"/>
          <w:b/>
          <w:i/>
          <w:color w:val="auto"/>
          <w:sz w:val="22"/>
          <w:szCs w:val="22"/>
        </w:rPr>
        <w:t>Místo plnění</w:t>
      </w:r>
      <w:r w:rsidR="005519EB" w:rsidRPr="00EB306E">
        <w:rPr>
          <w:rFonts w:ascii="Times New Roman" w:hAnsi="Times New Roman"/>
          <w:color w:val="auto"/>
          <w:sz w:val="22"/>
          <w:szCs w:val="22"/>
        </w:rPr>
        <w:t>“)</w:t>
      </w:r>
      <w:r w:rsidR="0083363B" w:rsidRPr="00EB306E">
        <w:rPr>
          <w:rFonts w:ascii="Times New Roman" w:hAnsi="Times New Roman"/>
          <w:color w:val="auto"/>
          <w:sz w:val="22"/>
          <w:szCs w:val="22"/>
        </w:rPr>
        <w:t>. P</w:t>
      </w:r>
      <w:r w:rsidRPr="00EB306E">
        <w:rPr>
          <w:rFonts w:ascii="Times New Roman" w:hAnsi="Times New Roman"/>
          <w:color w:val="auto"/>
          <w:sz w:val="22"/>
          <w:szCs w:val="22"/>
        </w:rPr>
        <w:t>řesné</w:t>
      </w:r>
      <w:r w:rsidRPr="00EB306E">
        <w:rPr>
          <w:rFonts w:ascii="Times New Roman" w:hAnsi="Times New Roman"/>
          <w:sz w:val="22"/>
          <w:szCs w:val="22"/>
        </w:rPr>
        <w:t xml:space="preserve"> vymezení </w:t>
      </w:r>
      <w:r w:rsidR="005519EB" w:rsidRPr="00EB306E">
        <w:rPr>
          <w:rFonts w:ascii="Times New Roman" w:hAnsi="Times New Roman"/>
          <w:sz w:val="22"/>
          <w:szCs w:val="22"/>
        </w:rPr>
        <w:t xml:space="preserve">Místa plnění </w:t>
      </w:r>
      <w:r w:rsidR="0083363B" w:rsidRPr="00EB306E">
        <w:rPr>
          <w:rFonts w:ascii="Times New Roman" w:hAnsi="Times New Roman"/>
          <w:sz w:val="22"/>
          <w:szCs w:val="22"/>
        </w:rPr>
        <w:t xml:space="preserve">je uvedeno v </w:t>
      </w:r>
      <w:r w:rsidR="0079664B" w:rsidRPr="00EB306E">
        <w:rPr>
          <w:rFonts w:ascii="Times New Roman" w:hAnsi="Times New Roman"/>
          <w:sz w:val="22"/>
          <w:szCs w:val="22"/>
        </w:rPr>
        <w:t>DPS</w:t>
      </w:r>
      <w:r w:rsidRPr="00EB306E">
        <w:rPr>
          <w:rFonts w:ascii="Times New Roman" w:hAnsi="Times New Roman"/>
          <w:sz w:val="22"/>
          <w:szCs w:val="22"/>
        </w:rPr>
        <w:t>.</w:t>
      </w:r>
    </w:p>
    <w:p w14:paraId="4312A78D" w14:textId="7E081CC8" w:rsidR="0079664B"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 xml:space="preserve">Zhotovitel </w:t>
      </w:r>
      <w:r w:rsidR="0079664B" w:rsidRPr="00EB306E">
        <w:rPr>
          <w:rFonts w:ascii="Times New Roman" w:hAnsi="Times New Roman"/>
          <w:sz w:val="22"/>
          <w:szCs w:val="22"/>
        </w:rPr>
        <w:t xml:space="preserve">prohlašuje, že je mu Místo plnění </w:t>
      </w:r>
      <w:r w:rsidR="00794999" w:rsidRPr="00EB306E">
        <w:rPr>
          <w:rFonts w:ascii="Times New Roman" w:hAnsi="Times New Roman"/>
          <w:sz w:val="22"/>
          <w:szCs w:val="22"/>
        </w:rPr>
        <w:t xml:space="preserve">známo </w:t>
      </w:r>
      <w:r w:rsidR="0079664B" w:rsidRPr="00EB306E">
        <w:rPr>
          <w:rFonts w:ascii="Times New Roman" w:hAnsi="Times New Roman"/>
          <w:sz w:val="22"/>
          <w:szCs w:val="22"/>
        </w:rPr>
        <w:t>a rovněž tak jsou mu známy technické a přírodní vlastnosti pozemků pro zhotovení Díla, které mohl zjistit z předané projektové dokumentace a vykonáním běžné prohlídky staveniště (s přihlédnutím k tomu, že zhotovitel je profesionál ve svém oboru).</w:t>
      </w:r>
    </w:p>
    <w:p w14:paraId="526F16D0" w14:textId="77777777" w:rsidR="00F41808" w:rsidRPr="00EB306E"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EB306E" w:rsidRDefault="0079664B" w:rsidP="002A6273">
      <w:pPr>
        <w:pStyle w:val="Odstavecseseznamem"/>
        <w:numPr>
          <w:ilvl w:val="0"/>
          <w:numId w:val="2"/>
        </w:numPr>
        <w:spacing w:before="120"/>
        <w:ind w:right="21"/>
        <w:rPr>
          <w:rFonts w:ascii="Times New Roman" w:hAnsi="Times New Roman"/>
          <w:b/>
        </w:rPr>
      </w:pPr>
      <w:r w:rsidRPr="00EB306E">
        <w:rPr>
          <w:rFonts w:ascii="Times New Roman" w:hAnsi="Times New Roman"/>
          <w:b/>
        </w:rPr>
        <w:t xml:space="preserve"> </w:t>
      </w:r>
      <w:r w:rsidR="00F666F6" w:rsidRPr="00EB306E">
        <w:rPr>
          <w:rFonts w:ascii="Times New Roman" w:hAnsi="Times New Roman"/>
          <w:b/>
        </w:rPr>
        <w:t xml:space="preserve">Termín plnění a </w:t>
      </w:r>
      <w:r w:rsidR="00066725" w:rsidRPr="00EB306E">
        <w:rPr>
          <w:rFonts w:ascii="Times New Roman" w:hAnsi="Times New Roman"/>
          <w:b/>
        </w:rPr>
        <w:t>předání</w:t>
      </w:r>
      <w:r w:rsidR="00F666F6" w:rsidRPr="00EB306E">
        <w:rPr>
          <w:rFonts w:ascii="Times New Roman" w:hAnsi="Times New Roman"/>
          <w:b/>
        </w:rPr>
        <w:t xml:space="preserve"> </w:t>
      </w:r>
      <w:r w:rsidR="005519EB" w:rsidRPr="00EB306E">
        <w:rPr>
          <w:rFonts w:ascii="Times New Roman" w:hAnsi="Times New Roman"/>
          <w:b/>
        </w:rPr>
        <w:t>D</w:t>
      </w:r>
      <w:r w:rsidR="00F666F6" w:rsidRPr="00EB306E">
        <w:rPr>
          <w:rFonts w:ascii="Times New Roman" w:hAnsi="Times New Roman"/>
          <w:b/>
        </w:rPr>
        <w:t>íla</w:t>
      </w:r>
    </w:p>
    <w:p w14:paraId="0CD2DC1C" w14:textId="1BBB2AFA" w:rsidR="006C25FA" w:rsidRPr="00EB306E"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N</w:t>
      </w:r>
      <w:r w:rsidR="005519EB" w:rsidRPr="00EB306E">
        <w:rPr>
          <w:rFonts w:ascii="Times New Roman" w:hAnsi="Times New Roman"/>
        </w:rPr>
        <w:t>ení-li v této smlouvě stanoveno v konkrétním případě jinak</w:t>
      </w:r>
      <w:r w:rsidR="00717177" w:rsidRPr="00EB306E">
        <w:rPr>
          <w:rFonts w:ascii="Times New Roman" w:hAnsi="Times New Roman"/>
        </w:rPr>
        <w:t xml:space="preserve"> (zejm. bod </w:t>
      </w:r>
      <w:r w:rsidR="00062E8E" w:rsidRPr="00EB306E">
        <w:rPr>
          <w:rFonts w:ascii="Times New Roman" w:hAnsi="Times New Roman"/>
        </w:rPr>
        <w:t>5</w:t>
      </w:r>
      <w:r w:rsidR="00717177" w:rsidRPr="00EB306E">
        <w:rPr>
          <w:rFonts w:ascii="Times New Roman" w:hAnsi="Times New Roman"/>
        </w:rPr>
        <w:t>.</w:t>
      </w:r>
      <w:r w:rsidR="00002758" w:rsidRPr="00EB306E">
        <w:rPr>
          <w:rFonts w:ascii="Times New Roman" w:hAnsi="Times New Roman"/>
        </w:rPr>
        <w:t>3</w:t>
      </w:r>
      <w:r w:rsidR="00717177" w:rsidRPr="00EB306E">
        <w:rPr>
          <w:rFonts w:ascii="Times New Roman" w:hAnsi="Times New Roman"/>
        </w:rPr>
        <w:t xml:space="preserve"> této smlouvy)</w:t>
      </w:r>
      <w:r w:rsidR="005519EB" w:rsidRPr="00EB306E">
        <w:rPr>
          <w:rFonts w:ascii="Times New Roman" w:hAnsi="Times New Roman"/>
        </w:rPr>
        <w:t xml:space="preserve">, </w:t>
      </w:r>
      <w:r w:rsidR="007B66EE" w:rsidRPr="00EB306E">
        <w:rPr>
          <w:rFonts w:ascii="Times New Roman" w:hAnsi="Times New Roman"/>
        </w:rPr>
        <w:t>D</w:t>
      </w:r>
      <w:r w:rsidR="00F666F6" w:rsidRPr="00EB306E">
        <w:rPr>
          <w:rFonts w:ascii="Times New Roman" w:hAnsi="Times New Roman"/>
        </w:rPr>
        <w:t xml:space="preserve">ílo bude </w:t>
      </w:r>
      <w:r w:rsidR="000A3CF6" w:rsidRPr="00EB306E">
        <w:rPr>
          <w:rFonts w:ascii="Times New Roman" w:hAnsi="Times New Roman"/>
        </w:rPr>
        <w:t>provedeno v těchto termínech:</w:t>
      </w:r>
    </w:p>
    <w:p w14:paraId="15B7806D" w14:textId="5A7C0000" w:rsidR="006C25FA" w:rsidRPr="00EB306E"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EB306E">
        <w:rPr>
          <w:rFonts w:ascii="Times New Roman" w:hAnsi="Times New Roman" w:cs="Times New Roman"/>
          <w:b/>
          <w:bCs/>
          <w:szCs w:val="22"/>
        </w:rPr>
        <w:t>Zahájení stavebních prací</w:t>
      </w:r>
      <w:r w:rsidRPr="00EB306E">
        <w:rPr>
          <w:rFonts w:ascii="Times New Roman" w:hAnsi="Times New Roman" w:cs="Times New Roman"/>
          <w:szCs w:val="22"/>
        </w:rPr>
        <w:t xml:space="preserve"> (okamžik, ke kterému </w:t>
      </w:r>
      <w:r w:rsidR="00CF705A" w:rsidRPr="00EB306E">
        <w:rPr>
          <w:rFonts w:ascii="Times New Roman" w:hAnsi="Times New Roman" w:cs="Times New Roman"/>
          <w:szCs w:val="22"/>
        </w:rPr>
        <w:t xml:space="preserve">zhotovitel </w:t>
      </w:r>
      <w:r w:rsidR="00E02803" w:rsidRPr="00EB306E">
        <w:rPr>
          <w:rFonts w:ascii="Times New Roman" w:hAnsi="Times New Roman" w:cs="Times New Roman"/>
          <w:szCs w:val="22"/>
        </w:rPr>
        <w:t>převezme</w:t>
      </w:r>
      <w:r w:rsidRPr="00EB306E">
        <w:rPr>
          <w:rFonts w:ascii="Times New Roman" w:hAnsi="Times New Roman" w:cs="Times New Roman"/>
          <w:szCs w:val="22"/>
        </w:rPr>
        <w:t xml:space="preserve"> staveniště </w:t>
      </w:r>
      <w:r w:rsidR="00E02803" w:rsidRPr="00EB306E">
        <w:rPr>
          <w:rFonts w:ascii="Times New Roman" w:hAnsi="Times New Roman" w:cs="Times New Roman"/>
          <w:szCs w:val="22"/>
        </w:rPr>
        <w:t xml:space="preserve">dle </w:t>
      </w:r>
      <w:r w:rsidR="00935277" w:rsidRPr="00EB306E">
        <w:rPr>
          <w:rFonts w:ascii="Times New Roman" w:hAnsi="Times New Roman" w:cs="Times New Roman"/>
          <w:szCs w:val="22"/>
        </w:rPr>
        <w:t xml:space="preserve">bodu 5.1.1 písm. a) </w:t>
      </w:r>
      <w:r w:rsidR="00113209" w:rsidRPr="00EB306E">
        <w:rPr>
          <w:rFonts w:ascii="Times New Roman" w:hAnsi="Times New Roman" w:cs="Times New Roman"/>
          <w:szCs w:val="22"/>
        </w:rPr>
        <w:t xml:space="preserve">a </w:t>
      </w:r>
      <w:r w:rsidR="00E02803" w:rsidRPr="00EB306E">
        <w:rPr>
          <w:rFonts w:ascii="Times New Roman" w:hAnsi="Times New Roman" w:cs="Times New Roman"/>
          <w:szCs w:val="22"/>
        </w:rPr>
        <w:t>bodu 11.2 této smlouvy</w:t>
      </w:r>
      <w:r w:rsidRPr="00EB306E">
        <w:rPr>
          <w:rFonts w:ascii="Times New Roman" w:hAnsi="Times New Roman" w:cs="Times New Roman"/>
          <w:szCs w:val="22"/>
        </w:rPr>
        <w:t xml:space="preserve">): </w:t>
      </w:r>
      <w:r w:rsidRPr="00EB306E">
        <w:rPr>
          <w:rFonts w:ascii="Times New Roman" w:hAnsi="Times New Roman" w:cs="Times New Roman"/>
          <w:szCs w:val="22"/>
        </w:rPr>
        <w:tab/>
      </w:r>
    </w:p>
    <w:p w14:paraId="3BC69EBA" w14:textId="14D5BF71" w:rsidR="006C25FA" w:rsidRPr="00EB306E" w:rsidRDefault="006C25FA" w:rsidP="00454AA0">
      <w:pPr>
        <w:pStyle w:val="Pouzetextxpodnadpis"/>
        <w:spacing w:before="120"/>
        <w:ind w:left="1418"/>
        <w:jc w:val="both"/>
        <w:rPr>
          <w:rFonts w:ascii="Times New Roman" w:hAnsi="Times New Roman" w:cs="Times New Roman"/>
          <w:szCs w:val="22"/>
        </w:rPr>
      </w:pPr>
      <w:r w:rsidRPr="00EB306E">
        <w:rPr>
          <w:rFonts w:ascii="Times New Roman" w:hAnsi="Times New Roman" w:cs="Times New Roman"/>
          <w:szCs w:val="22"/>
        </w:rPr>
        <w:lastRenderedPageBreak/>
        <w:t>Zhotovitel je povinen převzít staveniště (dále jen „</w:t>
      </w:r>
      <w:r w:rsidRPr="00EB306E">
        <w:rPr>
          <w:rFonts w:ascii="Times New Roman" w:hAnsi="Times New Roman" w:cs="Times New Roman"/>
          <w:b/>
          <w:bCs/>
          <w:i/>
          <w:iCs/>
          <w:szCs w:val="22"/>
        </w:rPr>
        <w:t>Zahájení stavebních prací</w:t>
      </w:r>
      <w:r w:rsidRPr="00EB306E">
        <w:rPr>
          <w:rFonts w:ascii="Times New Roman" w:hAnsi="Times New Roman" w:cs="Times New Roman"/>
          <w:szCs w:val="22"/>
        </w:rPr>
        <w:t>“) dle písemného pokynu objednatele, který však musí splňovat tyto podmínky:</w:t>
      </w:r>
    </w:p>
    <w:p w14:paraId="5EA89D9D" w14:textId="07E74D5A" w:rsidR="002203CF" w:rsidRPr="00EB306E" w:rsidRDefault="002203CF" w:rsidP="002203CF">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 xml:space="preserve">písemný pokyn objednatele bude zaslán nejpozději do 3 měsíců od účinnosti Smlouvy, nikdy však později než 10 dnů od </w:t>
      </w:r>
      <w:r w:rsidR="0005392B" w:rsidRPr="00EB306E">
        <w:rPr>
          <w:rFonts w:ascii="Times New Roman" w:hAnsi="Times New Roman" w:cs="Times New Roman"/>
          <w:szCs w:val="22"/>
        </w:rPr>
        <w:t>právní moci</w:t>
      </w:r>
      <w:r w:rsidRPr="00EB306E">
        <w:rPr>
          <w:rFonts w:ascii="Times New Roman" w:hAnsi="Times New Roman" w:cs="Times New Roman"/>
          <w:szCs w:val="22"/>
        </w:rPr>
        <w:t xml:space="preserve"> stavebního povolení pro realizaci stavebních prací, které jsou předmětem </w:t>
      </w:r>
      <w:r w:rsidR="003E3A98" w:rsidRPr="00EB306E">
        <w:rPr>
          <w:rFonts w:ascii="Times New Roman" w:hAnsi="Times New Roman" w:cs="Times New Roman"/>
          <w:szCs w:val="22"/>
        </w:rPr>
        <w:t>D</w:t>
      </w:r>
      <w:r w:rsidRPr="00EB306E">
        <w:rPr>
          <w:rFonts w:ascii="Times New Roman" w:hAnsi="Times New Roman" w:cs="Times New Roman"/>
          <w:szCs w:val="22"/>
        </w:rPr>
        <w:t>íla</w:t>
      </w:r>
      <w:r w:rsidR="003E3A98" w:rsidRPr="00EB306E">
        <w:rPr>
          <w:rFonts w:ascii="Times New Roman" w:hAnsi="Times New Roman" w:cs="Times New Roman"/>
          <w:szCs w:val="22"/>
        </w:rPr>
        <w:t xml:space="preserve"> dle této Smlouvy (</w:t>
      </w:r>
      <w:r w:rsidR="003E3A98" w:rsidRPr="00EB306E">
        <w:rPr>
          <w:rFonts w:ascii="Times New Roman" w:hAnsi="Times New Roman" w:cs="Times New Roman"/>
          <w:i/>
          <w:iCs/>
          <w:szCs w:val="22"/>
        </w:rPr>
        <w:t>pozn.: bude-li stavební povolení v právní moci před okamžikem účinnosti Smlouvy, bude písemný pokyn zaslán nejpozději 10 dnů od nabytí účinnosti Smlouvy</w:t>
      </w:r>
      <w:r w:rsidR="003E3A98" w:rsidRPr="00EB306E">
        <w:rPr>
          <w:rFonts w:ascii="Times New Roman" w:hAnsi="Times New Roman" w:cs="Times New Roman"/>
          <w:szCs w:val="22"/>
        </w:rPr>
        <w:t>)</w:t>
      </w:r>
      <w:r w:rsidRPr="00EB306E">
        <w:rPr>
          <w:rFonts w:ascii="Times New Roman" w:hAnsi="Times New Roman" w:cs="Times New Roman"/>
          <w:szCs w:val="22"/>
        </w:rPr>
        <w:t>; a zároveň</w:t>
      </w:r>
    </w:p>
    <w:p w14:paraId="05B368FB" w14:textId="04E14BA2" w:rsidR="002203CF" w:rsidRPr="00EB306E" w:rsidRDefault="002203CF" w:rsidP="002203CF">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mezi okamžikem zaslání písemného pokynu objednatele a okamžikem zadavatelem stanoveného data Zahájení stavebních prací musí uplynout minimálně 15 dnů, nebude-li zhotovitel souhlasit se zkrácením této lhůty; a zároveň</w:t>
      </w:r>
    </w:p>
    <w:p w14:paraId="78A9B0C7" w14:textId="1E2A2E46" w:rsidR="006C25FA" w:rsidRPr="00EB306E" w:rsidRDefault="006C25FA" w:rsidP="00296D17">
      <w:pPr>
        <w:pStyle w:val="Pouzetextxpodnadpis"/>
        <w:numPr>
          <w:ilvl w:val="2"/>
          <w:numId w:val="19"/>
        </w:numPr>
        <w:ind w:left="1418" w:hanging="709"/>
        <w:jc w:val="both"/>
        <w:rPr>
          <w:rFonts w:ascii="Times New Roman" w:hAnsi="Times New Roman" w:cs="Times New Roman"/>
          <w:szCs w:val="22"/>
        </w:rPr>
      </w:pPr>
      <w:r w:rsidRPr="00EB306E">
        <w:rPr>
          <w:rFonts w:ascii="Times New Roman" w:hAnsi="Times New Roman" w:cs="Times New Roman"/>
          <w:szCs w:val="22"/>
        </w:rPr>
        <w:t xml:space="preserve">Dokončení a předání kompletního Díla objednateli (doba realizace stavebních prací): </w:t>
      </w:r>
      <w:r w:rsidRPr="00EB306E">
        <w:rPr>
          <w:rFonts w:ascii="Times New Roman" w:hAnsi="Times New Roman" w:cs="Times New Roman"/>
          <w:b/>
          <w:szCs w:val="22"/>
        </w:rPr>
        <w:t xml:space="preserve">do </w:t>
      </w:r>
      <w:r w:rsidRPr="00EB306E">
        <w:rPr>
          <w:rFonts w:ascii="Times New Roman" w:hAnsi="Times New Roman" w:cs="Times New Roman"/>
          <w:b/>
          <w:szCs w:val="22"/>
          <w:highlight w:val="yellow"/>
        </w:rPr>
        <w:t>…</w:t>
      </w:r>
      <w:r w:rsidRPr="00EB306E">
        <w:rPr>
          <w:rFonts w:ascii="Times New Roman" w:hAnsi="Times New Roman" w:cs="Times New Roman"/>
          <w:b/>
          <w:szCs w:val="22"/>
        </w:rPr>
        <w:t xml:space="preserve"> kalendářních dnů od smluvního data Zahájení stavebních prací dle bodu 5.1.1. </w:t>
      </w:r>
      <w:r w:rsidR="00B0679B" w:rsidRPr="00EB306E">
        <w:rPr>
          <w:rFonts w:ascii="Times New Roman" w:hAnsi="Times New Roman" w:cs="Times New Roman"/>
          <w:b/>
          <w:szCs w:val="22"/>
        </w:rPr>
        <w:t xml:space="preserve">této smlouvy </w:t>
      </w:r>
      <w:r w:rsidRPr="00EB306E">
        <w:rPr>
          <w:rFonts w:ascii="Times New Roman" w:hAnsi="Times New Roman" w:cs="Times New Roman"/>
          <w:b/>
          <w:szCs w:val="22"/>
        </w:rPr>
        <w:t>formou předání staveniště</w:t>
      </w:r>
      <w:r w:rsidRPr="00EB306E">
        <w:rPr>
          <w:rFonts w:ascii="Times New Roman" w:hAnsi="Times New Roman" w:cs="Times New Roman"/>
          <w:szCs w:val="22"/>
        </w:rPr>
        <w:t xml:space="preserve"> (dále jen „</w:t>
      </w:r>
      <w:r w:rsidRPr="00EB306E">
        <w:rPr>
          <w:rFonts w:ascii="Times New Roman" w:hAnsi="Times New Roman" w:cs="Times New Roman"/>
          <w:b/>
          <w:i/>
          <w:iCs/>
          <w:szCs w:val="22"/>
        </w:rPr>
        <w:t>Termín plnění</w:t>
      </w:r>
      <w:r w:rsidRPr="00EB306E">
        <w:rPr>
          <w:rFonts w:ascii="Times New Roman" w:hAnsi="Times New Roman" w:cs="Times New Roman"/>
          <w:szCs w:val="22"/>
        </w:rPr>
        <w:t xml:space="preserve">“). </w:t>
      </w:r>
      <w:r w:rsidRPr="00EB306E">
        <w:rPr>
          <w:rFonts w:ascii="Times New Roman" w:hAnsi="Times New Roman" w:cs="Times New Roman"/>
          <w:i/>
          <w:color w:val="000000" w:themeColor="text1"/>
          <w:szCs w:val="22"/>
          <w:highlight w:val="cyan"/>
        </w:rPr>
        <w:t>[</w:t>
      </w:r>
      <w:r w:rsidRPr="00EB306E">
        <w:rPr>
          <w:rFonts w:ascii="Times New Roman" w:hAnsi="Times New Roman" w:cs="Times New Roman"/>
          <w:i/>
          <w:iCs/>
          <w:szCs w:val="22"/>
          <w:highlight w:val="cyan"/>
        </w:rPr>
        <w:t>pozn.:</w:t>
      </w:r>
      <w:r w:rsidRPr="00EB306E">
        <w:rPr>
          <w:rFonts w:ascii="Times New Roman" w:hAnsi="Times New Roman" w:cs="Times New Roman"/>
          <w:szCs w:val="22"/>
          <w:highlight w:val="cyan"/>
        </w:rPr>
        <w:t xml:space="preserve"> </w:t>
      </w:r>
      <w:r w:rsidRPr="00EB306E">
        <w:rPr>
          <w:rFonts w:ascii="Times New Roman" w:hAnsi="Times New Roman" w:cs="Times New Roman"/>
          <w:i/>
          <w:color w:val="000000" w:themeColor="text1"/>
          <w:szCs w:val="22"/>
          <w:highlight w:val="cyan"/>
        </w:rPr>
        <w:t xml:space="preserve">doplní dodavatel v souladu se svou nabídkou, následně poznámku smaže; Zadavatel stanovuje maximální dobu realizace stavebních prací na </w:t>
      </w:r>
      <w:r w:rsidR="002203CF" w:rsidRPr="00EB306E">
        <w:rPr>
          <w:rFonts w:ascii="Times New Roman" w:hAnsi="Times New Roman" w:cs="Times New Roman"/>
          <w:i/>
          <w:color w:val="000000" w:themeColor="text1"/>
          <w:szCs w:val="22"/>
          <w:highlight w:val="cyan"/>
        </w:rPr>
        <w:t>6</w:t>
      </w:r>
      <w:r w:rsidR="00DA24B7" w:rsidRPr="00EB306E">
        <w:rPr>
          <w:rFonts w:ascii="Times New Roman" w:hAnsi="Times New Roman" w:cs="Times New Roman"/>
          <w:i/>
          <w:color w:val="000000" w:themeColor="text1"/>
          <w:szCs w:val="22"/>
          <w:highlight w:val="cyan"/>
        </w:rPr>
        <w:t>0</w:t>
      </w:r>
      <w:r w:rsidRPr="00EB306E">
        <w:rPr>
          <w:rFonts w:ascii="Times New Roman" w:hAnsi="Times New Roman" w:cs="Times New Roman"/>
          <w:i/>
          <w:color w:val="000000" w:themeColor="text1"/>
          <w:szCs w:val="22"/>
          <w:highlight w:val="cyan"/>
        </w:rPr>
        <w:t xml:space="preserve"> kalendářních dnů od předání staveniště]</w:t>
      </w:r>
    </w:p>
    <w:p w14:paraId="0054CC38" w14:textId="2F5F2C33" w:rsidR="002C2A77" w:rsidRPr="00EB306E" w:rsidRDefault="006C25FA" w:rsidP="00DA24B7">
      <w:pPr>
        <w:pStyle w:val="Odstavecseseznamem"/>
        <w:tabs>
          <w:tab w:val="left" w:pos="709"/>
        </w:tabs>
        <w:spacing w:before="90"/>
        <w:ind w:left="1418" w:right="30" w:hanging="709"/>
        <w:jc w:val="both"/>
        <w:rPr>
          <w:rFonts w:ascii="Times New Roman" w:hAnsi="Times New Roman"/>
        </w:rPr>
      </w:pPr>
      <w:r w:rsidRPr="00EB306E">
        <w:rPr>
          <w:rFonts w:ascii="Times New Roman" w:hAnsi="Times New Roman"/>
        </w:rPr>
        <w:t xml:space="preserve">5.1.3  </w:t>
      </w:r>
      <w:r w:rsidRPr="00EB306E">
        <w:rPr>
          <w:rFonts w:ascii="Times New Roman" w:hAnsi="Times New Roman"/>
        </w:rPr>
        <w:tab/>
        <w:t>D</w:t>
      </w:r>
      <w:r w:rsidR="002B50A8" w:rsidRPr="00EB306E">
        <w:rPr>
          <w:rFonts w:ascii="Times New Roman" w:hAnsi="Times New Roman"/>
        </w:rPr>
        <w:t xml:space="preserve">odání geometrického plánu dokončeného Díla a geometrických plánů pro zapsání věcných břemen dle bodu </w:t>
      </w:r>
      <w:r w:rsidR="00794999" w:rsidRPr="00EB306E">
        <w:rPr>
          <w:rFonts w:ascii="Times New Roman" w:hAnsi="Times New Roman"/>
        </w:rPr>
        <w:t xml:space="preserve">3.3 </w:t>
      </w:r>
      <w:r w:rsidR="008A36E5">
        <w:rPr>
          <w:rFonts w:ascii="Times New Roman" w:hAnsi="Times New Roman"/>
        </w:rPr>
        <w:t xml:space="preserve">písm. g) </w:t>
      </w:r>
      <w:r w:rsidR="002B50A8" w:rsidRPr="00EB306E">
        <w:rPr>
          <w:rFonts w:ascii="Times New Roman" w:hAnsi="Times New Roman"/>
        </w:rPr>
        <w:t xml:space="preserve">této smlouvy: </w:t>
      </w:r>
      <w:r w:rsidR="002B50A8" w:rsidRPr="00EB306E">
        <w:rPr>
          <w:rFonts w:ascii="Times New Roman" w:hAnsi="Times New Roman"/>
          <w:b/>
          <w:bCs/>
        </w:rPr>
        <w:t xml:space="preserve">do jednoho měsíce od </w:t>
      </w:r>
      <w:r w:rsidR="00185BB8" w:rsidRPr="00EB306E">
        <w:rPr>
          <w:rFonts w:ascii="Times New Roman" w:hAnsi="Times New Roman"/>
          <w:b/>
          <w:bCs/>
        </w:rPr>
        <w:t xml:space="preserve">uplynutí </w:t>
      </w:r>
      <w:r w:rsidR="002B50A8" w:rsidRPr="00EB306E">
        <w:rPr>
          <w:rFonts w:ascii="Times New Roman" w:hAnsi="Times New Roman"/>
          <w:b/>
          <w:bCs/>
        </w:rPr>
        <w:t>smluvního Termínu plnění</w:t>
      </w:r>
    </w:p>
    <w:p w14:paraId="6520269E" w14:textId="50C03FD9" w:rsidR="00F666F6" w:rsidRPr="00EB306E" w:rsidRDefault="007534FB"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highlight w:val="yellow"/>
        </w:rPr>
        <w:t xml:space="preserve">Dílo bude prováděno bez </w:t>
      </w:r>
      <w:r w:rsidR="00B55E28" w:rsidRPr="00EB306E">
        <w:rPr>
          <w:rFonts w:ascii="Times New Roman" w:hAnsi="Times New Roman"/>
          <w:highlight w:val="yellow"/>
        </w:rPr>
        <w:t xml:space="preserve"> </w:t>
      </w:r>
      <w:r w:rsidRPr="00EB306E">
        <w:rPr>
          <w:rFonts w:ascii="Times New Roman" w:hAnsi="Times New Roman"/>
          <w:highlight w:val="yellow"/>
        </w:rPr>
        <w:t xml:space="preserve">výluky tramvajového provozu. </w:t>
      </w:r>
    </w:p>
    <w:p w14:paraId="1D767A54" w14:textId="73AEC81A" w:rsidR="0031726B" w:rsidRPr="00EB306E"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 xml:space="preserve">Realizační a </w:t>
      </w:r>
      <w:r w:rsidR="001B4833" w:rsidRPr="00EB306E">
        <w:rPr>
          <w:rFonts w:ascii="Times New Roman" w:hAnsi="Times New Roman"/>
        </w:rPr>
        <w:t>Dílenská dokumentace</w:t>
      </w:r>
      <w:r w:rsidR="00EC2020" w:rsidRPr="00EB306E">
        <w:rPr>
          <w:rFonts w:ascii="Times New Roman" w:hAnsi="Times New Roman"/>
        </w:rPr>
        <w:t>,</w:t>
      </w:r>
      <w:r w:rsidR="007511A0" w:rsidRPr="00EB306E">
        <w:rPr>
          <w:rFonts w:ascii="Times New Roman" w:hAnsi="Times New Roman"/>
        </w:rPr>
        <w:t xml:space="preserve"> </w:t>
      </w:r>
      <w:r w:rsidR="00F666F6" w:rsidRPr="00EB306E">
        <w:rPr>
          <w:rFonts w:ascii="Times New Roman" w:hAnsi="Times New Roman"/>
        </w:rPr>
        <w:t>zpracovan</w:t>
      </w:r>
      <w:r w:rsidRPr="00EB306E">
        <w:rPr>
          <w:rFonts w:ascii="Times New Roman" w:hAnsi="Times New Roman"/>
        </w:rPr>
        <w:t>é</w:t>
      </w:r>
      <w:r w:rsidR="00F666F6" w:rsidRPr="00EB306E">
        <w:rPr>
          <w:rFonts w:ascii="Times New Roman" w:hAnsi="Times New Roman"/>
        </w:rPr>
        <w:t xml:space="preserve"> v souladu s bodem </w:t>
      </w:r>
      <w:r w:rsidR="00563775" w:rsidRPr="00EB306E">
        <w:rPr>
          <w:rFonts w:ascii="Times New Roman" w:hAnsi="Times New Roman"/>
        </w:rPr>
        <w:t>3</w:t>
      </w:r>
      <w:r w:rsidR="00F666F6" w:rsidRPr="00EB306E">
        <w:rPr>
          <w:rFonts w:ascii="Times New Roman" w:hAnsi="Times New Roman"/>
        </w:rPr>
        <w:t>.</w:t>
      </w:r>
      <w:r w:rsidR="00563775" w:rsidRPr="00EB306E">
        <w:rPr>
          <w:rFonts w:ascii="Times New Roman" w:hAnsi="Times New Roman"/>
        </w:rPr>
        <w:t>3</w:t>
      </w:r>
      <w:r w:rsidR="00F666F6" w:rsidRPr="00EB306E">
        <w:rPr>
          <w:rFonts w:ascii="Times New Roman" w:hAnsi="Times New Roman"/>
        </w:rPr>
        <w:t xml:space="preserve"> </w:t>
      </w:r>
      <w:r w:rsidR="00185BB8" w:rsidRPr="00EB306E">
        <w:rPr>
          <w:rFonts w:ascii="Times New Roman" w:hAnsi="Times New Roman"/>
        </w:rPr>
        <w:t xml:space="preserve">písm. </w:t>
      </w:r>
      <w:r w:rsidR="004614CD" w:rsidRPr="00EB306E">
        <w:rPr>
          <w:rFonts w:ascii="Times New Roman" w:hAnsi="Times New Roman"/>
        </w:rPr>
        <w:t>q</w:t>
      </w:r>
      <w:r w:rsidR="00185BB8" w:rsidRPr="00EB306E">
        <w:rPr>
          <w:rFonts w:ascii="Times New Roman" w:hAnsi="Times New Roman"/>
        </w:rPr>
        <w:t xml:space="preserve">) </w:t>
      </w:r>
      <w:r w:rsidR="00F666F6" w:rsidRPr="00EB306E">
        <w:rPr>
          <w:rFonts w:ascii="Times New Roman" w:hAnsi="Times New Roman"/>
        </w:rPr>
        <w:t>této smlouvy</w:t>
      </w:r>
      <w:r w:rsidR="00296D17" w:rsidRPr="00EB306E">
        <w:rPr>
          <w:rFonts w:ascii="Times New Roman" w:hAnsi="Times New Roman"/>
        </w:rPr>
        <w:t xml:space="preserve"> </w:t>
      </w:r>
      <w:r w:rsidR="001B4833" w:rsidRPr="00EB306E">
        <w:rPr>
          <w:rFonts w:ascii="Times New Roman" w:hAnsi="Times New Roman"/>
        </w:rPr>
        <w:t>bud</w:t>
      </w:r>
      <w:r w:rsidRPr="00EB306E">
        <w:rPr>
          <w:rFonts w:ascii="Times New Roman" w:hAnsi="Times New Roman"/>
        </w:rPr>
        <w:t>ou</w:t>
      </w:r>
      <w:r w:rsidR="001B4833" w:rsidRPr="00EB306E">
        <w:rPr>
          <w:rFonts w:ascii="Times New Roman" w:hAnsi="Times New Roman"/>
        </w:rPr>
        <w:t xml:space="preserve"> předáván</w:t>
      </w:r>
      <w:r w:rsidRPr="00EB306E">
        <w:rPr>
          <w:rFonts w:ascii="Times New Roman" w:hAnsi="Times New Roman"/>
        </w:rPr>
        <w:t>y</w:t>
      </w:r>
      <w:r w:rsidR="001B4833" w:rsidRPr="00EB306E">
        <w:rPr>
          <w:rFonts w:ascii="Times New Roman" w:hAnsi="Times New Roman"/>
        </w:rPr>
        <w:t xml:space="preserve"> objednateli k odsouhlasení nejpozději 5 pracovních dnů před zahájením prací na příslušných stavebních objektech (SO); nevznese-li objednatel k</w:t>
      </w:r>
      <w:r w:rsidRPr="00EB306E">
        <w:rPr>
          <w:rFonts w:ascii="Times New Roman" w:hAnsi="Times New Roman"/>
        </w:rPr>
        <w:t xml:space="preserve"> Realizační a </w:t>
      </w:r>
      <w:r w:rsidR="001B4833" w:rsidRPr="00EB306E">
        <w:rPr>
          <w:rFonts w:ascii="Times New Roman" w:hAnsi="Times New Roman"/>
        </w:rPr>
        <w:t>Dílenské dokumentac</w:t>
      </w:r>
      <w:r w:rsidR="00B36C28" w:rsidRPr="00EB306E">
        <w:rPr>
          <w:rFonts w:ascii="Times New Roman" w:hAnsi="Times New Roman"/>
        </w:rPr>
        <w:t>i</w:t>
      </w:r>
      <w:r w:rsidR="001B4833" w:rsidRPr="00EB306E">
        <w:rPr>
          <w:rFonts w:ascii="Times New Roman" w:hAnsi="Times New Roman"/>
        </w:rPr>
        <w:t xml:space="preserve"> připomínky ve lhůtě 5 pracovních dnů od jejího předání, </w:t>
      </w:r>
      <w:r w:rsidR="00A85C86" w:rsidRPr="00EB306E">
        <w:rPr>
          <w:rFonts w:ascii="Times New Roman" w:hAnsi="Times New Roman"/>
        </w:rPr>
        <w:t xml:space="preserve">považují </w:t>
      </w:r>
      <w:r w:rsidR="001B4833" w:rsidRPr="00EB306E">
        <w:rPr>
          <w:rFonts w:ascii="Times New Roman" w:hAnsi="Times New Roman"/>
        </w:rPr>
        <w:t xml:space="preserve">se </w:t>
      </w:r>
      <w:r w:rsidRPr="00EB306E">
        <w:rPr>
          <w:rFonts w:ascii="Times New Roman" w:hAnsi="Times New Roman"/>
        </w:rPr>
        <w:t>tyto</w:t>
      </w:r>
      <w:r w:rsidR="001B4833" w:rsidRPr="00EB306E">
        <w:rPr>
          <w:rFonts w:ascii="Times New Roman" w:hAnsi="Times New Roman"/>
        </w:rPr>
        <w:t xml:space="preserve"> za odsouhlasen</w:t>
      </w:r>
      <w:r w:rsidRPr="00EB306E">
        <w:rPr>
          <w:rFonts w:ascii="Times New Roman" w:hAnsi="Times New Roman"/>
        </w:rPr>
        <w:t>é</w:t>
      </w:r>
      <w:r w:rsidR="001B4833" w:rsidRPr="00EB306E">
        <w:rPr>
          <w:rFonts w:ascii="Times New Roman" w:hAnsi="Times New Roman"/>
        </w:rPr>
        <w:t xml:space="preserve">, </w:t>
      </w:r>
      <w:r w:rsidR="00CC0053" w:rsidRPr="00EB306E">
        <w:rPr>
          <w:rFonts w:ascii="Times New Roman" w:hAnsi="Times New Roman"/>
        </w:rPr>
        <w:t xml:space="preserve">přičemž se </w:t>
      </w:r>
      <w:r w:rsidR="00416E53" w:rsidRPr="00EB306E">
        <w:rPr>
          <w:rFonts w:ascii="Times New Roman" w:hAnsi="Times New Roman"/>
        </w:rPr>
        <w:t>sml</w:t>
      </w:r>
      <w:r w:rsidR="0006356F" w:rsidRPr="00EB306E">
        <w:rPr>
          <w:rFonts w:ascii="Times New Roman" w:hAnsi="Times New Roman"/>
        </w:rPr>
        <w:t>uvní strany dohodly, že schválení této</w:t>
      </w:r>
      <w:r w:rsidRPr="00EB306E">
        <w:rPr>
          <w:rFonts w:ascii="Times New Roman" w:hAnsi="Times New Roman"/>
        </w:rPr>
        <w:t xml:space="preserve"> Realizační a</w:t>
      </w:r>
      <w:r w:rsidR="0006356F" w:rsidRPr="00EB306E">
        <w:rPr>
          <w:rFonts w:ascii="Times New Roman" w:hAnsi="Times New Roman"/>
        </w:rPr>
        <w:t xml:space="preserve"> </w:t>
      </w:r>
      <w:r w:rsidR="001B4833" w:rsidRPr="00EB306E">
        <w:rPr>
          <w:rFonts w:ascii="Times New Roman" w:hAnsi="Times New Roman"/>
        </w:rPr>
        <w:t xml:space="preserve">Dílenské dokumentace </w:t>
      </w:r>
      <w:r w:rsidR="0080419E" w:rsidRPr="00EB306E">
        <w:rPr>
          <w:rFonts w:ascii="Times New Roman" w:hAnsi="Times New Roman"/>
        </w:rPr>
        <w:t>o</w:t>
      </w:r>
      <w:r w:rsidR="0006356F" w:rsidRPr="00EB306E">
        <w:rPr>
          <w:rFonts w:ascii="Times New Roman" w:hAnsi="Times New Roman"/>
        </w:rPr>
        <w:t xml:space="preserve">bjednatelem je podmínkou pro </w:t>
      </w:r>
      <w:r w:rsidR="001B4833" w:rsidRPr="00EB306E">
        <w:rPr>
          <w:rFonts w:ascii="Times New Roman" w:hAnsi="Times New Roman"/>
        </w:rPr>
        <w:t>zahájení prací na příslušných stavebních objektech (SO)</w:t>
      </w:r>
      <w:r w:rsidR="0006356F" w:rsidRPr="00EB306E">
        <w:rPr>
          <w:rFonts w:ascii="Times New Roman" w:hAnsi="Times New Roman"/>
        </w:rPr>
        <w:t xml:space="preserve">. </w:t>
      </w:r>
      <w:r w:rsidR="0031726B" w:rsidRPr="00EB306E">
        <w:rPr>
          <w:rFonts w:ascii="Times New Roman" w:hAnsi="Times New Roman"/>
        </w:rPr>
        <w:t>Fotodokumentace</w:t>
      </w:r>
      <w:r w:rsidR="009217B9" w:rsidRPr="00EB306E">
        <w:rPr>
          <w:rFonts w:ascii="Times New Roman" w:hAnsi="Times New Roman"/>
        </w:rPr>
        <w:t xml:space="preserve"> dle bodu </w:t>
      </w:r>
      <w:r w:rsidR="00563775" w:rsidRPr="00EB306E">
        <w:rPr>
          <w:rFonts w:ascii="Times New Roman" w:hAnsi="Times New Roman"/>
        </w:rPr>
        <w:t>3</w:t>
      </w:r>
      <w:r w:rsidR="009217B9" w:rsidRPr="00EB306E">
        <w:rPr>
          <w:rFonts w:ascii="Times New Roman" w:hAnsi="Times New Roman"/>
        </w:rPr>
        <w:t>.</w:t>
      </w:r>
      <w:r w:rsidR="00563775" w:rsidRPr="00EB306E">
        <w:rPr>
          <w:rFonts w:ascii="Times New Roman" w:hAnsi="Times New Roman"/>
        </w:rPr>
        <w:t>3</w:t>
      </w:r>
      <w:r w:rsidR="0031726B" w:rsidRPr="00EB306E">
        <w:rPr>
          <w:rFonts w:ascii="Times New Roman" w:hAnsi="Times New Roman"/>
        </w:rPr>
        <w:t xml:space="preserve"> </w:t>
      </w:r>
      <w:r w:rsidR="00185BB8" w:rsidRPr="00EB306E">
        <w:rPr>
          <w:rFonts w:ascii="Times New Roman" w:hAnsi="Times New Roman"/>
        </w:rPr>
        <w:t xml:space="preserve">písm. l) </w:t>
      </w:r>
      <w:r w:rsidR="0031726B" w:rsidRPr="00EB306E">
        <w:rPr>
          <w:rFonts w:ascii="Times New Roman" w:hAnsi="Times New Roman"/>
        </w:rPr>
        <w:t xml:space="preserve">této smlouvy bude předávána objednateli průběžně </w:t>
      </w:r>
      <w:r w:rsidR="00825807" w:rsidRPr="00EB306E">
        <w:rPr>
          <w:rFonts w:ascii="Times New Roman" w:hAnsi="Times New Roman"/>
        </w:rPr>
        <w:t xml:space="preserve">při pořizování </w:t>
      </w:r>
      <w:r w:rsidR="000C293F" w:rsidRPr="00EB306E">
        <w:rPr>
          <w:rFonts w:ascii="Times New Roman" w:hAnsi="Times New Roman"/>
        </w:rPr>
        <w:t xml:space="preserve">emailem či na FLASH USB </w:t>
      </w:r>
      <w:r w:rsidR="002A603C" w:rsidRPr="00EB306E">
        <w:rPr>
          <w:rFonts w:ascii="Times New Roman" w:hAnsi="Times New Roman"/>
        </w:rPr>
        <w:t xml:space="preserve">a </w:t>
      </w:r>
      <w:r w:rsidR="00825807" w:rsidRPr="00EB306E">
        <w:rPr>
          <w:rFonts w:ascii="Times New Roman" w:hAnsi="Times New Roman"/>
        </w:rPr>
        <w:t>formou vkládání do elektronického stavebního deníku</w:t>
      </w:r>
      <w:r w:rsidR="0031726B" w:rsidRPr="00EB306E">
        <w:rPr>
          <w:rFonts w:ascii="Times New Roman" w:hAnsi="Times New Roman"/>
        </w:rPr>
        <w:t>.</w:t>
      </w:r>
    </w:p>
    <w:p w14:paraId="653FB6D0" w14:textId="2F079892" w:rsidR="00F666F6" w:rsidRPr="00EB306E"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Termín plnění</w:t>
      </w:r>
      <w:r w:rsidR="00F666F6" w:rsidRPr="00EB306E">
        <w:rPr>
          <w:rFonts w:ascii="Times New Roman" w:hAnsi="Times New Roman"/>
        </w:rPr>
        <w:t xml:space="preserve"> může být přiměřeně prodloužen:</w:t>
      </w:r>
    </w:p>
    <w:p w14:paraId="1DADDC7B" w14:textId="1BDCBB46" w:rsidR="00AA45F2" w:rsidRPr="00EB306E" w:rsidRDefault="00AA45F2" w:rsidP="00296D17">
      <w:pPr>
        <w:pStyle w:val="odrka"/>
        <w:numPr>
          <w:ilvl w:val="0"/>
          <w:numId w:val="7"/>
        </w:numPr>
        <w:tabs>
          <w:tab w:val="clear" w:pos="1560"/>
          <w:tab w:val="left" w:pos="1134"/>
        </w:tabs>
        <w:spacing w:before="90"/>
        <w:ind w:left="1134" w:right="21" w:hanging="425"/>
        <w:jc w:val="both"/>
        <w:rPr>
          <w:color w:val="auto"/>
        </w:rPr>
      </w:pPr>
      <w:r w:rsidRPr="00EB306E">
        <w:t>vzniknou-li v průběhu provádění Díla</w:t>
      </w:r>
      <w:r w:rsidR="0083363B" w:rsidRPr="00EB306E">
        <w:t xml:space="preserve"> prokazatelně</w:t>
      </w:r>
      <w:r w:rsidRPr="00EB306E">
        <w:t xml:space="preserve"> překážky na straně objednatele</w:t>
      </w:r>
      <w:r w:rsidR="00CB1FD7" w:rsidRPr="00EB306E">
        <w:t xml:space="preserve"> – Termín plnění se prodlouží o dobu překážek na straně objednatele</w:t>
      </w:r>
      <w:r w:rsidRPr="00EB306E">
        <w:t>;</w:t>
      </w:r>
    </w:p>
    <w:p w14:paraId="3223FEFD" w14:textId="124FEFCD" w:rsidR="00CB1FD7" w:rsidRPr="00EB306E" w:rsidRDefault="00CB1FD7" w:rsidP="00296D17">
      <w:pPr>
        <w:pStyle w:val="odrka"/>
        <w:numPr>
          <w:ilvl w:val="0"/>
          <w:numId w:val="7"/>
        </w:numPr>
        <w:tabs>
          <w:tab w:val="clear" w:pos="1560"/>
          <w:tab w:val="left" w:pos="1134"/>
        </w:tabs>
        <w:spacing w:before="90"/>
        <w:ind w:left="1134" w:right="21" w:hanging="425"/>
        <w:jc w:val="both"/>
        <w:rPr>
          <w:color w:val="auto"/>
        </w:rPr>
      </w:pPr>
      <w:r w:rsidRPr="00EB306E">
        <w:t>v případě</w:t>
      </w:r>
      <w:r w:rsidR="00CF2FE9" w:rsidRPr="00EB306E">
        <w:t xml:space="preserve"> </w:t>
      </w:r>
      <w:r w:rsidR="001B4833" w:rsidRPr="00EB306E">
        <w:t xml:space="preserve">za podmínek této smlouvy </w:t>
      </w:r>
      <w:r w:rsidRPr="00EB306E">
        <w:t xml:space="preserve">dohodnutých </w:t>
      </w:r>
      <w:r w:rsidR="004A6564" w:rsidRPr="00EB306E">
        <w:t>V</w:t>
      </w:r>
      <w:r w:rsidRPr="00EB306E">
        <w:t xml:space="preserve">íceprací, v takovémto případě však pouze za předpokladu, že zhotovitel </w:t>
      </w:r>
      <w:r w:rsidR="00CF2FE9" w:rsidRPr="00EB306E">
        <w:t xml:space="preserve">ještě </w:t>
      </w:r>
      <w:r w:rsidRPr="00EB306E">
        <w:t xml:space="preserve">před uzavřením </w:t>
      </w:r>
      <w:r w:rsidR="00CF2FE9" w:rsidRPr="00EB306E">
        <w:t>změnového listu pro</w:t>
      </w:r>
      <w:r w:rsidRPr="00EB306E">
        <w:t xml:space="preserve"> provedení </w:t>
      </w:r>
      <w:r w:rsidR="004A6564" w:rsidRPr="00EB306E">
        <w:t>V</w:t>
      </w:r>
      <w:r w:rsidRPr="00EB306E">
        <w:t xml:space="preserve">íceprací jednoznačně prokáže vliv </w:t>
      </w:r>
      <w:r w:rsidR="004A6564" w:rsidRPr="00EB306E">
        <w:t>V</w:t>
      </w:r>
      <w:r w:rsidRPr="00EB306E">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EB306E">
        <w:t xml:space="preserve">prokazatelně </w:t>
      </w:r>
      <w:r w:rsidRPr="00EB306E">
        <w:t>prodlouží doba realizace s ohledem na výše uvedené technologické postupy;</w:t>
      </w:r>
    </w:p>
    <w:p w14:paraId="195BE027" w14:textId="71EAE5F8" w:rsidR="001A4E11" w:rsidRPr="00EB306E"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 xml:space="preserve">jestliže bude potřebné v průběhu realizace </w:t>
      </w:r>
      <w:r w:rsidR="00AA45F2" w:rsidRPr="00EB306E">
        <w:rPr>
          <w:rFonts w:ascii="Times New Roman" w:hAnsi="Times New Roman"/>
          <w:color w:val="auto"/>
          <w:sz w:val="22"/>
          <w:szCs w:val="22"/>
        </w:rPr>
        <w:t xml:space="preserve">Díla </w:t>
      </w:r>
      <w:r w:rsidR="00CB1FD7" w:rsidRPr="00EB306E">
        <w:rPr>
          <w:rFonts w:ascii="Times New Roman" w:hAnsi="Times New Roman"/>
          <w:color w:val="auto"/>
          <w:sz w:val="22"/>
          <w:szCs w:val="22"/>
        </w:rPr>
        <w:t>upravit postup realizace Díla s ohledem na</w:t>
      </w:r>
      <w:r w:rsidRPr="00EB306E">
        <w:rPr>
          <w:rFonts w:ascii="Times New Roman" w:hAnsi="Times New Roman"/>
          <w:color w:val="auto"/>
          <w:sz w:val="22"/>
          <w:szCs w:val="22"/>
        </w:rPr>
        <w:t xml:space="preserve"> legislativní nařízení na základě zákona (např. archeologických, památkových či jiných průzkumů)</w:t>
      </w:r>
      <w:r w:rsidR="001B4833" w:rsidRPr="00EB306E">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F2FE9" w:rsidRPr="00EB306E">
        <w:rPr>
          <w:rFonts w:ascii="Times New Roman" w:hAnsi="Times New Roman"/>
          <w:color w:val="auto"/>
          <w:sz w:val="22"/>
          <w:szCs w:val="22"/>
        </w:rPr>
        <w:t xml:space="preserve"> </w:t>
      </w:r>
      <w:r w:rsidR="00CB1FD7" w:rsidRPr="00EB306E">
        <w:rPr>
          <w:rFonts w:ascii="Times New Roman" w:hAnsi="Times New Roman"/>
          <w:color w:val="auto"/>
          <w:sz w:val="22"/>
          <w:szCs w:val="22"/>
        </w:rPr>
        <w:t>– Termín plnění se prodlouží maximálně o dobu vyplývající z takovéhoto legislativního nařízení</w:t>
      </w:r>
      <w:r w:rsidR="001B4833" w:rsidRPr="00EB306E">
        <w:rPr>
          <w:rFonts w:ascii="Times New Roman" w:hAnsi="Times New Roman"/>
          <w:color w:val="auto"/>
          <w:sz w:val="22"/>
          <w:szCs w:val="22"/>
        </w:rPr>
        <w:t xml:space="preserve"> či rozhodnutí správního orgánu</w:t>
      </w:r>
      <w:r w:rsidR="00601B71" w:rsidRPr="00EB306E">
        <w:rPr>
          <w:rFonts w:ascii="Times New Roman" w:hAnsi="Times New Roman"/>
          <w:color w:val="auto"/>
          <w:sz w:val="22"/>
          <w:szCs w:val="22"/>
        </w:rPr>
        <w:t>;</w:t>
      </w:r>
    </w:p>
    <w:p w14:paraId="1A223527" w14:textId="4BE3F3E9" w:rsidR="00CF2FE9" w:rsidRPr="00EB306E"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sidRPr="00EB306E">
        <w:rPr>
          <w:rFonts w:ascii="Times New Roman" w:hAnsi="Times New Roman"/>
          <w:color w:val="auto"/>
          <w:sz w:val="22"/>
          <w:szCs w:val="22"/>
        </w:rPr>
        <w:t xml:space="preserve"> výlučně</w:t>
      </w:r>
      <w:r w:rsidRPr="00EB306E">
        <w:rPr>
          <w:rFonts w:ascii="Times New Roman" w:hAnsi="Times New Roman"/>
          <w:color w:val="auto"/>
          <w:sz w:val="22"/>
          <w:szCs w:val="22"/>
        </w:rPr>
        <w:t xml:space="preserve"> stav, kdy povětrnostní podmínky, to znamená srážky a venkovní teploty, neumožňují prokazatelně dle -kvalitativních podmínek provádět dané stavební práce</w:t>
      </w:r>
      <w:r w:rsidR="004D1A47" w:rsidRPr="00EB306E">
        <w:rPr>
          <w:rFonts w:ascii="Times New Roman" w:hAnsi="Times New Roman"/>
          <w:color w:val="auto"/>
          <w:sz w:val="22"/>
          <w:szCs w:val="22"/>
        </w:rPr>
        <w:t xml:space="preserve"> (pozn.: nejedná o případ „nepohodlné“ realizace prací, ale výlučně o případ objektivní nemožnosti </w:t>
      </w:r>
      <w:r w:rsidR="004D1A47" w:rsidRPr="00EB306E">
        <w:rPr>
          <w:rFonts w:ascii="Times New Roman" w:hAnsi="Times New Roman"/>
          <w:color w:val="auto"/>
          <w:sz w:val="22"/>
          <w:szCs w:val="22"/>
        </w:rPr>
        <w:lastRenderedPageBreak/>
        <w:t>výkonu prací s ohledem na objektivně stanovené technologické postupy)</w:t>
      </w:r>
      <w:r w:rsidRPr="00EB306E">
        <w:rPr>
          <w:rFonts w:ascii="Times New Roman" w:hAnsi="Times New Roman"/>
          <w:color w:val="auto"/>
          <w:sz w:val="22"/>
          <w:szCs w:val="22"/>
        </w:rPr>
        <w:t>.</w:t>
      </w:r>
      <w:r w:rsidR="00C9678C" w:rsidRPr="00EB306E">
        <w:rPr>
          <w:rFonts w:ascii="Times New Roman" w:hAnsi="Times New Roman"/>
          <w:color w:val="auto"/>
          <w:sz w:val="22"/>
          <w:szCs w:val="22"/>
        </w:rPr>
        <w:t xml:space="preserve"> Termín plnění se prodlouží maximálně o dobu, po kterou nemůže být Dílo prokazatelně prováděno.</w:t>
      </w:r>
    </w:p>
    <w:p w14:paraId="1F2F6998" w14:textId="7497D54A" w:rsidR="00B02CA6" w:rsidRPr="00EB306E" w:rsidRDefault="00615A2B" w:rsidP="00275710">
      <w:pPr>
        <w:pStyle w:val="Text"/>
        <w:tabs>
          <w:tab w:val="clear" w:pos="227"/>
          <w:tab w:val="left" w:pos="1134"/>
        </w:tabs>
        <w:spacing w:before="90" w:line="240" w:lineRule="auto"/>
        <w:ind w:left="709" w:right="21"/>
        <w:rPr>
          <w:rFonts w:ascii="Times New Roman" w:hAnsi="Times New Roman"/>
          <w:sz w:val="22"/>
          <w:szCs w:val="22"/>
        </w:rPr>
      </w:pPr>
      <w:r w:rsidRPr="00EB306E">
        <w:rPr>
          <w:rFonts w:ascii="Times New Roman" w:hAnsi="Times New Roman"/>
          <w:sz w:val="22"/>
          <w:szCs w:val="22"/>
        </w:rPr>
        <w:t xml:space="preserve">O prodloužení Termínu plnění </w:t>
      </w:r>
      <w:r w:rsidR="00CB1FD7" w:rsidRPr="00EB306E">
        <w:rPr>
          <w:rFonts w:ascii="Times New Roman" w:hAnsi="Times New Roman"/>
          <w:sz w:val="22"/>
          <w:szCs w:val="22"/>
        </w:rPr>
        <w:t xml:space="preserve">dle písm. </w:t>
      </w:r>
      <w:r w:rsidR="00E52F7C" w:rsidRPr="00EB306E">
        <w:rPr>
          <w:rFonts w:ascii="Times New Roman" w:hAnsi="Times New Roman"/>
          <w:sz w:val="22"/>
          <w:szCs w:val="22"/>
        </w:rPr>
        <w:t>a)</w:t>
      </w:r>
      <w:r w:rsidR="002016B6" w:rsidRPr="00EB306E">
        <w:rPr>
          <w:rFonts w:ascii="Times New Roman" w:hAnsi="Times New Roman"/>
          <w:sz w:val="22"/>
          <w:szCs w:val="22"/>
        </w:rPr>
        <w:t xml:space="preserve">, </w:t>
      </w:r>
      <w:r w:rsidR="00CB1FD7" w:rsidRPr="00EB306E">
        <w:rPr>
          <w:rFonts w:ascii="Times New Roman" w:hAnsi="Times New Roman"/>
          <w:sz w:val="22"/>
          <w:szCs w:val="22"/>
        </w:rPr>
        <w:t>b)</w:t>
      </w:r>
      <w:r w:rsidR="00C9678C" w:rsidRPr="00EB306E">
        <w:rPr>
          <w:rFonts w:ascii="Times New Roman" w:hAnsi="Times New Roman"/>
          <w:sz w:val="22"/>
          <w:szCs w:val="22"/>
        </w:rPr>
        <w:t>,</w:t>
      </w:r>
      <w:r w:rsidR="00CF2FE9" w:rsidRPr="00EB306E">
        <w:rPr>
          <w:rFonts w:ascii="Times New Roman" w:hAnsi="Times New Roman"/>
          <w:sz w:val="22"/>
          <w:szCs w:val="22"/>
        </w:rPr>
        <w:t xml:space="preserve"> c)</w:t>
      </w:r>
      <w:r w:rsidR="00C9678C" w:rsidRPr="00EB306E">
        <w:rPr>
          <w:rFonts w:ascii="Times New Roman" w:hAnsi="Times New Roman"/>
          <w:sz w:val="22"/>
          <w:szCs w:val="22"/>
        </w:rPr>
        <w:t xml:space="preserve"> a d)</w:t>
      </w:r>
      <w:r w:rsidR="00CB1FD7" w:rsidRPr="00EB306E">
        <w:rPr>
          <w:rFonts w:ascii="Times New Roman" w:hAnsi="Times New Roman"/>
          <w:sz w:val="22"/>
          <w:szCs w:val="22"/>
        </w:rPr>
        <w:t xml:space="preserve"> </w:t>
      </w:r>
      <w:r w:rsidRPr="00EB306E">
        <w:rPr>
          <w:rFonts w:ascii="Times New Roman" w:hAnsi="Times New Roman"/>
          <w:sz w:val="22"/>
          <w:szCs w:val="22"/>
        </w:rPr>
        <w:t>musí být smluvními stranami sepsán dodatek k této smlouvě.</w:t>
      </w:r>
      <w:r w:rsidR="00B02CA6" w:rsidRPr="00EB306E">
        <w:rPr>
          <w:rFonts w:ascii="Times New Roman" w:hAnsi="Times New Roman"/>
          <w:sz w:val="22"/>
          <w:szCs w:val="22"/>
        </w:rPr>
        <w:t xml:space="preserve"> </w:t>
      </w:r>
    </w:p>
    <w:p w14:paraId="501D6BCA" w14:textId="33819570" w:rsidR="004D0A88" w:rsidRPr="00EB306E"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6A0594" w:rsidRPr="00EB306E">
        <w:rPr>
          <w:rFonts w:ascii="Times New Roman" w:hAnsi="Times New Roman"/>
          <w:bCs/>
        </w:rPr>
        <w:t xml:space="preserve"> a nevzniká ji ani povinnost hradit smluvní pokuty spojené s daným porušením povinnosti</w:t>
      </w:r>
      <w:r w:rsidRPr="00EB306E">
        <w:rPr>
          <w:rFonts w:ascii="Times New Roman" w:hAnsi="Times New Roman"/>
          <w:bCs/>
        </w:rPr>
        <w:t>. Pro vyloučení pochybností se předchozí věta uplatní pouze ve vztahu k povinnosti, jejíž splnění je přímo nebo bezprostředně vyloučeno vyšší mocí.</w:t>
      </w:r>
    </w:p>
    <w:p w14:paraId="757A7E23" w14:textId="63D8FF3D" w:rsidR="004D0A88"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sidRPr="00EB306E">
        <w:rPr>
          <w:rFonts w:ascii="Times New Roman" w:hAnsi="Times New Roman"/>
          <w:bCs/>
        </w:rPr>
        <w:t xml:space="preserve"> v rámci zadávacího řízení na veřejnou zakázku</w:t>
      </w:r>
      <w:r w:rsidRPr="00EB306E">
        <w:rPr>
          <w:rFonts w:ascii="Times New Roman" w:hAnsi="Times New Roman"/>
          <w:bCs/>
        </w:rPr>
        <w:t xml:space="preserve"> (nabídka byla zhotovitelem podána dne </w:t>
      </w:r>
      <w:r w:rsidRPr="00EB306E">
        <w:rPr>
          <w:rFonts w:ascii="Times New Roman" w:hAnsi="Times New Roman"/>
          <w:bCs/>
          <w:highlight w:val="yellow"/>
        </w:rPr>
        <w:t>…</w:t>
      </w:r>
      <w:r w:rsidRPr="00EB306E">
        <w:rPr>
          <w:rFonts w:ascii="Times New Roman" w:hAnsi="Times New Roman"/>
          <w:bCs/>
        </w:rPr>
        <w:t xml:space="preserve">) </w:t>
      </w:r>
      <w:r w:rsidR="00F010F2" w:rsidRPr="00EB306E">
        <w:rPr>
          <w:rFonts w:ascii="Times New Roman" w:hAnsi="Times New Roman"/>
          <w:highlight w:val="cyan"/>
        </w:rPr>
        <w:t>[</w:t>
      </w:r>
      <w:r w:rsidR="00F010F2" w:rsidRPr="00EB306E">
        <w:rPr>
          <w:rFonts w:ascii="Times New Roman" w:hAnsi="Times New Roman"/>
          <w:i/>
          <w:iCs/>
          <w:highlight w:val="cyan"/>
        </w:rPr>
        <w:t>pozn.:</w:t>
      </w:r>
      <w:r w:rsidR="00F010F2" w:rsidRPr="00EB306E">
        <w:rPr>
          <w:rFonts w:ascii="Times New Roman" w:hAnsi="Times New Roman"/>
          <w:highlight w:val="cyan"/>
        </w:rPr>
        <w:t xml:space="preserve"> </w:t>
      </w:r>
      <w:r w:rsidR="004D6674" w:rsidRPr="00EB306E">
        <w:rPr>
          <w:rFonts w:ascii="Times New Roman" w:hAnsi="Times New Roman"/>
          <w:i/>
          <w:iCs/>
          <w:highlight w:val="cyan"/>
        </w:rPr>
        <w:t>dodavatel</w:t>
      </w:r>
      <w:r w:rsidR="009A1BD5" w:rsidRPr="00EB306E">
        <w:rPr>
          <w:rFonts w:ascii="Times New Roman" w:hAnsi="Times New Roman"/>
          <w:i/>
          <w:iCs/>
          <w:highlight w:val="cyan"/>
        </w:rPr>
        <w:t xml:space="preserve"> </w:t>
      </w:r>
      <w:r w:rsidR="00F010F2" w:rsidRPr="00EB306E">
        <w:rPr>
          <w:rFonts w:ascii="Times New Roman" w:hAnsi="Times New Roman"/>
          <w:i/>
          <w:iCs/>
          <w:highlight w:val="cyan"/>
        </w:rPr>
        <w:t>nevyplňuje, doplní zadavatel až před podpisem smlouvy]</w:t>
      </w:r>
      <w:r w:rsidRPr="00EB306E">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Takovými událostmi, okolnostmi nebo překážkami jsou zejména, nikoliv však výlučně</w:t>
      </w:r>
    </w:p>
    <w:p w14:paraId="2D7866CE" w14:textId="7B4DA13A"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živelné události (zejména zemětřesení, záplavy, vichřice),</w:t>
      </w:r>
    </w:p>
    <w:p w14:paraId="7F0CB7E9" w14:textId="09571423"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události související s činností člověka, např. války, občanské nepokoje,</w:t>
      </w:r>
      <w:r w:rsidR="00E12C27" w:rsidRPr="00EB306E">
        <w:rPr>
          <w:rFonts w:ascii="Times New Roman" w:hAnsi="Times New Roman"/>
          <w:bCs/>
        </w:rPr>
        <w:t xml:space="preserve"> </w:t>
      </w:r>
    </w:p>
    <w:p w14:paraId="4A75E06B" w14:textId="187928EC" w:rsidR="007852FA" w:rsidRPr="00EB306E" w:rsidRDefault="008A5359" w:rsidP="007852FA">
      <w:pPr>
        <w:pStyle w:val="Odstavecseseznamem"/>
        <w:numPr>
          <w:ilvl w:val="0"/>
          <w:numId w:val="35"/>
        </w:numPr>
        <w:tabs>
          <w:tab w:val="left" w:pos="709"/>
        </w:tabs>
        <w:spacing w:before="90"/>
        <w:ind w:right="30"/>
        <w:jc w:val="both"/>
        <w:rPr>
          <w:rFonts w:ascii="Times New Roman" w:hAnsi="Times New Roman"/>
        </w:rPr>
      </w:pPr>
      <w:r w:rsidRPr="008A5359">
        <w:rPr>
          <w:rFonts w:ascii="Times New Roman" w:hAnsi="Times New Roman"/>
          <w:bCs/>
        </w:rPr>
        <w:t>epidemie a s tím případná související krizová a další opatření orgánů veřejné moci</w:t>
      </w:r>
      <w:r w:rsidR="004D1A47" w:rsidRPr="00EB306E">
        <w:rPr>
          <w:rFonts w:ascii="Times New Roman" w:hAnsi="Times New Roman"/>
          <w:bCs/>
        </w:rPr>
        <w:t>.</w:t>
      </w:r>
      <w:r w:rsidR="007852FA" w:rsidRPr="00EB306E">
        <w:rPr>
          <w:rFonts w:ascii="Times New Roman" w:hAnsi="Times New Roman"/>
          <w:bCs/>
        </w:rPr>
        <w:t xml:space="preserve"> </w:t>
      </w:r>
    </w:p>
    <w:p w14:paraId="31DEE9D6" w14:textId="5C66C8C4" w:rsidR="004D0A88" w:rsidRPr="00EB306E" w:rsidRDefault="007852FA" w:rsidP="007852FA">
      <w:pPr>
        <w:tabs>
          <w:tab w:val="left" w:pos="709"/>
        </w:tabs>
        <w:spacing w:before="90"/>
        <w:ind w:left="709" w:right="30"/>
        <w:jc w:val="both"/>
        <w:rPr>
          <w:rFonts w:ascii="Times New Roman" w:hAnsi="Times New Roman"/>
          <w:sz w:val="22"/>
          <w:szCs w:val="22"/>
        </w:rPr>
      </w:pPr>
      <w:r w:rsidRPr="00EB306E">
        <w:rPr>
          <w:rFonts w:ascii="Times New Roman" w:hAnsi="Times New Roman"/>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4D0A88" w:rsidRPr="00EB306E">
        <w:rPr>
          <w:rFonts w:ascii="Times New Roman" w:hAnsi="Times New Roman"/>
          <w:bCs/>
          <w:sz w:val="22"/>
          <w:szCs w:val="22"/>
        </w:rPr>
        <w:t xml:space="preserve"> </w:t>
      </w:r>
    </w:p>
    <w:p w14:paraId="55E18ACA" w14:textId="26CD7605" w:rsidR="00066725" w:rsidRPr="00EB306E"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 xml:space="preserve">Zhotovitel písemně oznámí objednateli </w:t>
      </w:r>
      <w:r w:rsidR="00F41C0E" w:rsidRPr="00EB306E">
        <w:rPr>
          <w:rFonts w:ascii="Times New Roman" w:hAnsi="Times New Roman"/>
        </w:rPr>
        <w:t xml:space="preserve">možnost </w:t>
      </w:r>
      <w:r w:rsidR="00E343F9" w:rsidRPr="00EB306E">
        <w:rPr>
          <w:rFonts w:ascii="Times New Roman" w:hAnsi="Times New Roman"/>
        </w:rPr>
        <w:t xml:space="preserve">zahájení přejímacího řízení </w:t>
      </w:r>
      <w:r w:rsidR="00C42EA8" w:rsidRPr="00EB306E">
        <w:rPr>
          <w:rFonts w:ascii="Times New Roman" w:hAnsi="Times New Roman"/>
        </w:rPr>
        <w:t xml:space="preserve">pro předání dokončeného </w:t>
      </w:r>
      <w:r w:rsidR="00EC254F" w:rsidRPr="00EB306E">
        <w:rPr>
          <w:rFonts w:ascii="Times New Roman" w:hAnsi="Times New Roman"/>
        </w:rPr>
        <w:t xml:space="preserve">Díla </w:t>
      </w:r>
      <w:r w:rsidR="00C42EA8" w:rsidRPr="00EB306E">
        <w:rPr>
          <w:rFonts w:ascii="Times New Roman" w:hAnsi="Times New Roman"/>
        </w:rPr>
        <w:t>(dále jen „</w:t>
      </w:r>
      <w:r w:rsidR="00C42EA8" w:rsidRPr="00EB306E">
        <w:rPr>
          <w:rFonts w:ascii="Times New Roman" w:hAnsi="Times New Roman"/>
          <w:b/>
          <w:i/>
        </w:rPr>
        <w:t>přejímací řízení</w:t>
      </w:r>
      <w:r w:rsidR="00C42EA8" w:rsidRPr="00EB306E">
        <w:rPr>
          <w:rFonts w:ascii="Times New Roman" w:hAnsi="Times New Roman"/>
        </w:rPr>
        <w:t xml:space="preserve">“) </w:t>
      </w:r>
      <w:r w:rsidRPr="00EB306E">
        <w:rPr>
          <w:rFonts w:ascii="Times New Roman" w:hAnsi="Times New Roman"/>
        </w:rPr>
        <w:t xml:space="preserve">doporučeně poštou na adresu sídla </w:t>
      </w:r>
      <w:r w:rsidR="00601B71" w:rsidRPr="00EB306E">
        <w:rPr>
          <w:rFonts w:ascii="Times New Roman" w:hAnsi="Times New Roman"/>
        </w:rPr>
        <w:t>objednatele</w:t>
      </w:r>
      <w:r w:rsidRPr="00EB306E">
        <w:rPr>
          <w:rFonts w:ascii="Times New Roman" w:hAnsi="Times New Roman"/>
        </w:rPr>
        <w:t xml:space="preserve"> </w:t>
      </w:r>
      <w:r w:rsidR="00601B71" w:rsidRPr="00EB306E">
        <w:rPr>
          <w:rFonts w:ascii="Times New Roman" w:hAnsi="Times New Roman"/>
        </w:rPr>
        <w:t>(</w:t>
      </w:r>
      <w:r w:rsidRPr="00EB306E">
        <w:rPr>
          <w:rFonts w:ascii="Times New Roman" w:hAnsi="Times New Roman"/>
        </w:rPr>
        <w:t xml:space="preserve">Dopravní podnik Ostrava a.s., Poděbradova 494/2, Moravská Ostrava, 702 00 Moravská Ostrava, </w:t>
      </w:r>
      <w:r w:rsidR="004012B0" w:rsidRPr="00EB306E">
        <w:rPr>
          <w:rFonts w:ascii="Times New Roman" w:hAnsi="Times New Roman"/>
        </w:rPr>
        <w:t>odbor dopravní cesta</w:t>
      </w:r>
      <w:r w:rsidR="00601B71" w:rsidRPr="00EB306E">
        <w:rPr>
          <w:rFonts w:ascii="Times New Roman" w:hAnsi="Times New Roman"/>
        </w:rPr>
        <w:t>)</w:t>
      </w:r>
      <w:r w:rsidR="007852FA" w:rsidRPr="00EB306E">
        <w:rPr>
          <w:rFonts w:ascii="Times New Roman" w:hAnsi="Times New Roman"/>
        </w:rPr>
        <w:t xml:space="preserve"> nebo</w:t>
      </w:r>
      <w:r w:rsidRPr="00EB306E">
        <w:rPr>
          <w:rFonts w:ascii="Times New Roman" w:hAnsi="Times New Roman"/>
        </w:rPr>
        <w:t xml:space="preserve"> </w:t>
      </w:r>
      <w:r w:rsidR="00362F43" w:rsidRPr="00EB306E">
        <w:rPr>
          <w:rFonts w:ascii="Times New Roman" w:hAnsi="Times New Roman"/>
        </w:rPr>
        <w:t xml:space="preserve">prostřednictvím datové sítě do datové schránky </w:t>
      </w:r>
      <w:r w:rsidR="00A738C9" w:rsidRPr="00EB306E">
        <w:rPr>
          <w:rFonts w:ascii="Times New Roman" w:hAnsi="Times New Roman"/>
        </w:rPr>
        <w:t>ID: f7mdrpg</w:t>
      </w:r>
      <w:r w:rsidRPr="00EB306E">
        <w:rPr>
          <w:rFonts w:ascii="Times New Roman" w:hAnsi="Times New Roman"/>
        </w:rPr>
        <w:t xml:space="preserve">. </w:t>
      </w:r>
      <w:r w:rsidR="0089709C" w:rsidRPr="00EB306E">
        <w:rPr>
          <w:rFonts w:ascii="Times New Roman" w:hAnsi="Times New Roman"/>
        </w:rPr>
        <w:t xml:space="preserve">Přejímací řízení bude zahájeno </w:t>
      </w:r>
      <w:r w:rsidR="00F41C0E" w:rsidRPr="00EB306E">
        <w:rPr>
          <w:rFonts w:ascii="Times New Roman" w:hAnsi="Times New Roman"/>
        </w:rPr>
        <w:t xml:space="preserve">nejdříve </w:t>
      </w:r>
      <w:r w:rsidR="001B4833" w:rsidRPr="00EB306E">
        <w:rPr>
          <w:rFonts w:ascii="Times New Roman" w:hAnsi="Times New Roman"/>
        </w:rPr>
        <w:t>p</w:t>
      </w:r>
      <w:r w:rsidR="0089709C" w:rsidRPr="00EB306E">
        <w:rPr>
          <w:rFonts w:ascii="Times New Roman" w:hAnsi="Times New Roman"/>
        </w:rPr>
        <w:t>o 5 pracovních dn</w:t>
      </w:r>
      <w:r w:rsidR="00906A74" w:rsidRPr="00EB306E">
        <w:rPr>
          <w:rFonts w:ascii="Times New Roman" w:hAnsi="Times New Roman"/>
        </w:rPr>
        <w:t>ech</w:t>
      </w:r>
      <w:r w:rsidR="0089709C" w:rsidRPr="00EB306E">
        <w:rPr>
          <w:rFonts w:ascii="Times New Roman" w:hAnsi="Times New Roman"/>
        </w:rPr>
        <w:t xml:space="preserve"> po obdržení písemného oznámení zhotovitele</w:t>
      </w:r>
      <w:r w:rsidR="008919AB" w:rsidRPr="00EB306E">
        <w:rPr>
          <w:rFonts w:ascii="Times New Roman" w:hAnsi="Times New Roman"/>
        </w:rPr>
        <w:t>, a to v termínu dle dohody smluvních stran a v případě absence takovéto dohody okamžikem uplynutí lhůty 5 pracovních dnů od obdržení oznámení zhotovitele</w:t>
      </w:r>
      <w:r w:rsidR="0089709C" w:rsidRPr="00EB306E">
        <w:rPr>
          <w:rFonts w:ascii="Times New Roman" w:hAnsi="Times New Roman"/>
        </w:rPr>
        <w:t xml:space="preserve">. </w:t>
      </w:r>
      <w:r w:rsidR="00066725" w:rsidRPr="00EB306E">
        <w:rPr>
          <w:rFonts w:ascii="Times New Roman" w:hAnsi="Times New Roman"/>
        </w:rPr>
        <w:t>Objednatel je oprávněn odmítnout zaháj</w:t>
      </w:r>
      <w:r w:rsidR="00F41C0E" w:rsidRPr="00EB306E">
        <w:rPr>
          <w:rFonts w:ascii="Times New Roman" w:hAnsi="Times New Roman"/>
        </w:rPr>
        <w:t>ení</w:t>
      </w:r>
      <w:r w:rsidR="00066725" w:rsidRPr="00EB306E">
        <w:rPr>
          <w:rFonts w:ascii="Times New Roman" w:hAnsi="Times New Roman"/>
        </w:rPr>
        <w:t xml:space="preserve"> </w:t>
      </w:r>
      <w:r w:rsidR="0089709C" w:rsidRPr="00EB306E">
        <w:rPr>
          <w:rFonts w:ascii="Times New Roman" w:hAnsi="Times New Roman"/>
        </w:rPr>
        <w:t>přejímací</w:t>
      </w:r>
      <w:r w:rsidR="00F41C0E" w:rsidRPr="00EB306E">
        <w:rPr>
          <w:rFonts w:ascii="Times New Roman" w:hAnsi="Times New Roman"/>
        </w:rPr>
        <w:t>ho</w:t>
      </w:r>
      <w:r w:rsidR="0089709C" w:rsidRPr="00EB306E">
        <w:rPr>
          <w:rFonts w:ascii="Times New Roman" w:hAnsi="Times New Roman"/>
        </w:rPr>
        <w:t xml:space="preserve"> </w:t>
      </w:r>
      <w:r w:rsidR="00066725" w:rsidRPr="00EB306E">
        <w:rPr>
          <w:rFonts w:ascii="Times New Roman" w:hAnsi="Times New Roman"/>
        </w:rPr>
        <w:t>řízení v případě, že zjistí skutečnosti, které</w:t>
      </w:r>
      <w:r w:rsidR="00CA20D6" w:rsidRPr="00EB306E">
        <w:rPr>
          <w:rFonts w:ascii="Times New Roman" w:hAnsi="Times New Roman"/>
        </w:rPr>
        <w:t xml:space="preserve"> evidentně</w:t>
      </w:r>
      <w:r w:rsidR="00066725" w:rsidRPr="00EB306E">
        <w:rPr>
          <w:rFonts w:ascii="Times New Roman" w:hAnsi="Times New Roman"/>
        </w:rPr>
        <w:t xml:space="preserve"> </w:t>
      </w:r>
      <w:r w:rsidR="00F41C0E" w:rsidRPr="00EB306E">
        <w:rPr>
          <w:rFonts w:ascii="Times New Roman" w:hAnsi="Times New Roman"/>
        </w:rPr>
        <w:t xml:space="preserve">brání </w:t>
      </w:r>
      <w:r w:rsidR="00066725" w:rsidRPr="00EB306E">
        <w:rPr>
          <w:rFonts w:ascii="Times New Roman" w:hAnsi="Times New Roman"/>
        </w:rPr>
        <w:t>předání a převzetí Díla</w:t>
      </w:r>
      <w:r w:rsidR="00F41C0E" w:rsidRPr="00EB306E">
        <w:rPr>
          <w:rFonts w:ascii="Times New Roman" w:hAnsi="Times New Roman"/>
        </w:rPr>
        <w:t>, zejména nebude-li Dílo dokončeno</w:t>
      </w:r>
      <w:r w:rsidR="00066725" w:rsidRPr="00EB306E">
        <w:rPr>
          <w:rFonts w:ascii="Times New Roman" w:hAnsi="Times New Roman"/>
        </w:rPr>
        <w:t>.</w:t>
      </w:r>
    </w:p>
    <w:p w14:paraId="489641F9" w14:textId="317A03C3" w:rsidR="00066725" w:rsidRPr="00EB306E"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Smluvní strany mají právo přizvat k</w:t>
      </w:r>
      <w:r w:rsidR="00C42EA8" w:rsidRPr="00EB306E">
        <w:rPr>
          <w:rFonts w:ascii="Times New Roman" w:hAnsi="Times New Roman"/>
        </w:rPr>
        <w:t xml:space="preserve"> přejímacímu řízení </w:t>
      </w:r>
      <w:r w:rsidRPr="00EB306E">
        <w:rPr>
          <w:rFonts w:ascii="Times New Roman" w:hAnsi="Times New Roman"/>
        </w:rPr>
        <w:t xml:space="preserve">další osoby, které mohou v souvislosti s kontrolovanou částí Díla poskytnout technické, technologické nebo jiné relevantní informace, případně znalecká vyjádření. Zhotovitel zajistí u přejímacího řízení </w:t>
      </w:r>
      <w:r w:rsidR="00566EE6" w:rsidRPr="00EB306E">
        <w:rPr>
          <w:rFonts w:ascii="Times New Roman" w:hAnsi="Times New Roman"/>
        </w:rPr>
        <w:t xml:space="preserve">účast </w:t>
      </w:r>
      <w:r w:rsidRPr="00EB306E">
        <w:rPr>
          <w:rFonts w:ascii="Times New Roman" w:hAnsi="Times New Roman"/>
        </w:rPr>
        <w:t xml:space="preserve">dalších osob, jejichž účast je k takovémuto přejímacímu řízení </w:t>
      </w:r>
      <w:r w:rsidR="000671AB" w:rsidRPr="00EB306E">
        <w:rPr>
          <w:rFonts w:ascii="Times New Roman" w:hAnsi="Times New Roman"/>
        </w:rPr>
        <w:t>nutná</w:t>
      </w:r>
      <w:r w:rsidRPr="00EB306E">
        <w:rPr>
          <w:rFonts w:ascii="Times New Roman" w:hAnsi="Times New Roman"/>
        </w:rPr>
        <w:t>.</w:t>
      </w:r>
    </w:p>
    <w:p w14:paraId="476DB816" w14:textId="7254B474" w:rsidR="00066725" w:rsidRPr="00EB306E"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sidRPr="00EB306E">
        <w:rPr>
          <w:rFonts w:ascii="Times New Roman" w:hAnsi="Times New Roman"/>
        </w:rPr>
        <w:t xml:space="preserve">Nejpozději </w:t>
      </w:r>
      <w:r w:rsidR="003B1F1A" w:rsidRPr="00EB306E">
        <w:rPr>
          <w:rFonts w:ascii="Times New Roman" w:hAnsi="Times New Roman"/>
        </w:rPr>
        <w:t xml:space="preserve">při písemném oznámení o možnosti </w:t>
      </w:r>
      <w:r w:rsidRPr="00EB306E">
        <w:rPr>
          <w:rFonts w:ascii="Times New Roman" w:hAnsi="Times New Roman"/>
        </w:rPr>
        <w:t xml:space="preserve">zahájení přejímacího řízení </w:t>
      </w:r>
      <w:r w:rsidR="00066725" w:rsidRPr="00EB306E">
        <w:rPr>
          <w:rFonts w:ascii="Times New Roman" w:hAnsi="Times New Roman"/>
        </w:rPr>
        <w:t>př</w:t>
      </w:r>
      <w:r w:rsidR="00F41C0E" w:rsidRPr="00EB306E">
        <w:rPr>
          <w:rFonts w:ascii="Times New Roman" w:hAnsi="Times New Roman"/>
        </w:rPr>
        <w:t>ed</w:t>
      </w:r>
      <w:r w:rsidR="00066725" w:rsidRPr="00EB306E">
        <w:rPr>
          <w:rFonts w:ascii="Times New Roman" w:hAnsi="Times New Roman"/>
        </w:rPr>
        <w:t xml:space="preserve">loží zhotovitel </w:t>
      </w:r>
      <w:r w:rsidR="00F41C0E" w:rsidRPr="00EB306E">
        <w:rPr>
          <w:rFonts w:ascii="Times New Roman" w:hAnsi="Times New Roman"/>
        </w:rPr>
        <w:t xml:space="preserve">objednateli </w:t>
      </w:r>
      <w:r w:rsidR="00066725" w:rsidRPr="00EB306E">
        <w:rPr>
          <w:rFonts w:ascii="Times New Roman" w:hAnsi="Times New Roman"/>
        </w:rPr>
        <w:t>veškeré dokumenty, které jsou součástí Díla</w:t>
      </w:r>
      <w:r w:rsidR="003B1F1A" w:rsidRPr="00EB306E">
        <w:rPr>
          <w:rFonts w:ascii="Times New Roman" w:hAnsi="Times New Roman"/>
        </w:rPr>
        <w:t xml:space="preserve"> (nestanoví-li tato smlouva povinnost předání určitých dokumentů dříve, zejména dle odst. 3.3. písm. p) této smlouvy)</w:t>
      </w:r>
      <w:r w:rsidR="00066725" w:rsidRPr="00EB306E">
        <w:rPr>
          <w:rFonts w:ascii="Times New Roman" w:hAnsi="Times New Roman"/>
        </w:rPr>
        <w:t xml:space="preserve">, </w:t>
      </w:r>
      <w:bookmarkEnd w:id="1"/>
      <w:r w:rsidR="00066725" w:rsidRPr="00EB306E">
        <w:rPr>
          <w:rFonts w:ascii="Times New Roman" w:hAnsi="Times New Roman"/>
        </w:rPr>
        <w:t>veškeré doklady týkající se zhotoveného Díla vyžadované právními nebo jinými obecně závaznými normami či výrobci jednotlivých materiálů nebo zařízení, které jsou součástí Díla, a to zejména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w:t>
      </w:r>
      <w:r w:rsidR="00BE15F2" w:rsidRPr="00EB306E">
        <w:rPr>
          <w:rFonts w:ascii="Times New Roman" w:hAnsi="Times New Roman"/>
        </w:rPr>
        <w:t>,</w:t>
      </w:r>
      <w:r w:rsidR="00066725" w:rsidRPr="00EB306E">
        <w:rPr>
          <w:rFonts w:ascii="Times New Roman" w:hAnsi="Times New Roman"/>
        </w:rPr>
        <w:t xml:space="preserve"> v platném znění</w:t>
      </w:r>
      <w:r w:rsidR="00BE15F2" w:rsidRPr="00EB306E">
        <w:rPr>
          <w:rFonts w:ascii="Times New Roman" w:hAnsi="Times New Roman"/>
        </w:rPr>
        <w:t>,</w:t>
      </w:r>
      <w:r w:rsidR="00066725" w:rsidRPr="00EB306E">
        <w:rPr>
          <w:rFonts w:ascii="Times New Roman" w:hAnsi="Times New Roman"/>
        </w:rPr>
        <w:t xml:space="preserve"> a jeho prováděcích předpisů a navazujících vyhlášek</w:t>
      </w:r>
      <w:r w:rsidR="00BC3207" w:rsidRPr="00EB306E">
        <w:rPr>
          <w:rFonts w:ascii="Times New Roman" w:hAnsi="Times New Roman"/>
        </w:rPr>
        <w:t xml:space="preserve"> </w:t>
      </w:r>
      <w:r w:rsidR="00BC3207" w:rsidRPr="00EB306E">
        <w:rPr>
          <w:rFonts w:ascii="Times New Roman" w:eastAsia="Calibri" w:hAnsi="Times New Roman"/>
        </w:rPr>
        <w:t xml:space="preserve">(zejména pro uvedení do provozu a provozování </w:t>
      </w:r>
      <w:r w:rsidR="00601B71" w:rsidRPr="00EB306E">
        <w:rPr>
          <w:rFonts w:ascii="Times New Roman" w:eastAsia="Calibri" w:hAnsi="Times New Roman"/>
        </w:rPr>
        <w:t>D</w:t>
      </w:r>
      <w:r w:rsidR="00BC3207" w:rsidRPr="00EB306E">
        <w:rPr>
          <w:rFonts w:ascii="Times New Roman" w:eastAsia="Calibri" w:hAnsi="Times New Roman"/>
        </w:rPr>
        <w:t>íla, jako součást tramvajové a trolejbusové dráhy)</w:t>
      </w:r>
      <w:r w:rsidR="00066725" w:rsidRPr="00EB306E">
        <w:rPr>
          <w:rFonts w:ascii="Times New Roman" w:hAnsi="Times New Roman"/>
        </w:rPr>
        <w:t>, prohlášení o shodě, zkušební protokoly a certifikáty, záruční listy, návody</w:t>
      </w:r>
      <w:r w:rsidR="00DC52AF" w:rsidRPr="00EB306E">
        <w:rPr>
          <w:rFonts w:ascii="Times New Roman" w:hAnsi="Times New Roman"/>
        </w:rPr>
        <w:t xml:space="preserve"> k obsluze</w:t>
      </w:r>
      <w:r w:rsidR="00066725" w:rsidRPr="00EB306E">
        <w:rPr>
          <w:rFonts w:ascii="Times New Roman" w:hAnsi="Times New Roman"/>
        </w:rPr>
        <w:t xml:space="preserve"> a manuály</w:t>
      </w:r>
      <w:r w:rsidR="00DC52AF" w:rsidRPr="00EB306E">
        <w:rPr>
          <w:rFonts w:ascii="Times New Roman" w:hAnsi="Times New Roman"/>
        </w:rPr>
        <w:t>, místní pracovní bezpečnostní předpis</w:t>
      </w:r>
      <w:r w:rsidR="00066725" w:rsidRPr="00EB306E">
        <w:rPr>
          <w:rFonts w:ascii="Times New Roman" w:hAnsi="Times New Roman"/>
        </w:rPr>
        <w:t xml:space="preserve">, atesty, protokoly o provedených měřeních a příslušná povolení a příslušné souhlasy, nezbytné k provádění </w:t>
      </w:r>
      <w:r w:rsidR="00BE15F2" w:rsidRPr="00EB306E">
        <w:rPr>
          <w:rFonts w:ascii="Times New Roman" w:hAnsi="Times New Roman"/>
        </w:rPr>
        <w:t>D</w:t>
      </w:r>
      <w:r w:rsidR="00066725" w:rsidRPr="00EB306E">
        <w:rPr>
          <w:rFonts w:ascii="Times New Roman" w:hAnsi="Times New Roman"/>
        </w:rPr>
        <w:t xml:space="preserve">íla a doklady o nakládání s odpady vzniklými při výstavbě </w:t>
      </w:r>
      <w:r w:rsidR="00677F3D" w:rsidRPr="00EB306E">
        <w:rPr>
          <w:rFonts w:ascii="Times New Roman" w:hAnsi="Times New Roman"/>
        </w:rPr>
        <w:t xml:space="preserve"> </w:t>
      </w:r>
      <w:r w:rsidR="00066725" w:rsidRPr="00EB306E">
        <w:rPr>
          <w:rFonts w:ascii="Times New Roman" w:hAnsi="Times New Roman"/>
        </w:rPr>
        <w:t xml:space="preserve">a podrobnou fotografickou dokumentaci průběhu výstavby a zakrývaných částí Díla, to vše </w:t>
      </w:r>
      <w:r w:rsidR="00066725" w:rsidRPr="00EB306E">
        <w:rPr>
          <w:rFonts w:ascii="Times New Roman" w:hAnsi="Times New Roman"/>
        </w:rPr>
        <w:lastRenderedPageBreak/>
        <w:t xml:space="preserve">v originále a ve </w:t>
      </w:r>
      <w:r w:rsidR="00825807" w:rsidRPr="00EB306E">
        <w:rPr>
          <w:rFonts w:ascii="Times New Roman" w:hAnsi="Times New Roman"/>
        </w:rPr>
        <w:t xml:space="preserve">třech </w:t>
      </w:r>
      <w:r w:rsidR="00066725" w:rsidRPr="00EB306E">
        <w:rPr>
          <w:rFonts w:ascii="Times New Roman" w:hAnsi="Times New Roman"/>
        </w:rPr>
        <w:t xml:space="preserve">kopiích </w:t>
      </w:r>
      <w:r w:rsidR="00EB0A7A" w:rsidRPr="00EB306E">
        <w:rPr>
          <w:rFonts w:ascii="Times New Roman" w:hAnsi="Times New Roman"/>
        </w:rPr>
        <w:t>(</w:t>
      </w:r>
      <w:r w:rsidR="00825807" w:rsidRPr="00EB306E">
        <w:rPr>
          <w:rFonts w:ascii="Times New Roman" w:hAnsi="Times New Roman"/>
        </w:rPr>
        <w:t xml:space="preserve">2x </w:t>
      </w:r>
      <w:r w:rsidR="00066725" w:rsidRPr="00EB306E">
        <w:rPr>
          <w:rFonts w:ascii="Times New Roman" w:hAnsi="Times New Roman"/>
        </w:rPr>
        <w:t>v papírové formě a 1x na elektronickém nosiči</w:t>
      </w:r>
      <w:r w:rsidR="00EB0A7A" w:rsidRPr="00EB306E">
        <w:rPr>
          <w:rFonts w:ascii="Times New Roman" w:hAnsi="Times New Roman"/>
        </w:rPr>
        <w:t>)</w:t>
      </w:r>
      <w:r w:rsidR="00066725" w:rsidRPr="00EB306E">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EB306E">
        <w:rPr>
          <w:rFonts w:ascii="Times New Roman" w:hAnsi="Times New Roman"/>
        </w:rPr>
        <w:t xml:space="preserve"> Objednatel je povinen zahájit řízení o předání a převzetí Díla pouze v případě, že mu zhotovitel předá v souladu s ustanovením tohoto odstavce všechny požadované </w:t>
      </w:r>
      <w:r w:rsidR="00601B71" w:rsidRPr="00EB306E">
        <w:rPr>
          <w:rFonts w:ascii="Times New Roman" w:hAnsi="Times New Roman"/>
        </w:rPr>
        <w:t xml:space="preserve">dokumenty, </w:t>
      </w:r>
      <w:r w:rsidR="00066725" w:rsidRPr="00EB306E">
        <w:rPr>
          <w:rFonts w:ascii="Times New Roman" w:hAnsi="Times New Roman"/>
        </w:rPr>
        <w:t>doklady a prohlášení</w:t>
      </w:r>
      <w:bookmarkEnd w:id="2"/>
      <w:r w:rsidR="00066725" w:rsidRPr="00EB306E">
        <w:rPr>
          <w:rFonts w:ascii="Times New Roman" w:hAnsi="Times New Roman"/>
        </w:rPr>
        <w:t>.</w:t>
      </w:r>
      <w:r w:rsidR="004F40F6" w:rsidRPr="00EB306E">
        <w:rPr>
          <w:rFonts w:ascii="Times New Roman" w:hAnsi="Times New Roman"/>
        </w:rPr>
        <w:t xml:space="preserve"> </w:t>
      </w:r>
    </w:p>
    <w:p w14:paraId="535DC523" w14:textId="370089C6" w:rsidR="0089709C" w:rsidRPr="00EB306E" w:rsidRDefault="0089709C" w:rsidP="00296D17">
      <w:pPr>
        <w:pStyle w:val="Odstavec1"/>
        <w:numPr>
          <w:ilvl w:val="1"/>
          <w:numId w:val="19"/>
        </w:numPr>
        <w:ind w:left="709" w:hanging="709"/>
        <w:rPr>
          <w:rFonts w:ascii="Times New Roman" w:hAnsi="Times New Roman"/>
          <w:sz w:val="22"/>
          <w:szCs w:val="22"/>
        </w:rPr>
      </w:pPr>
      <w:r w:rsidRPr="00EB306E">
        <w:rPr>
          <w:rFonts w:ascii="Times New Roman" w:hAnsi="Times New Roman"/>
          <w:sz w:val="22"/>
          <w:szCs w:val="22"/>
        </w:rPr>
        <w:t xml:space="preserve">Zhotovitel splní svou povinnost provést Dílo jeho řádným </w:t>
      </w:r>
      <w:r w:rsidR="00F41C0E" w:rsidRPr="00EB306E">
        <w:rPr>
          <w:rFonts w:ascii="Times New Roman" w:hAnsi="Times New Roman"/>
          <w:sz w:val="22"/>
          <w:szCs w:val="22"/>
        </w:rPr>
        <w:t>dokončením</w:t>
      </w:r>
      <w:r w:rsidRPr="00EB306E">
        <w:rPr>
          <w:rFonts w:ascii="Times New Roman" w:hAnsi="Times New Roman"/>
          <w:sz w:val="22"/>
          <w:szCs w:val="22"/>
        </w:rPr>
        <w:t xml:space="preserve"> a předáním objednateli v souladu s ustanoveními této smlouvy. Dílo se považuje za </w:t>
      </w:r>
      <w:r w:rsidR="00F24589" w:rsidRPr="00EB306E">
        <w:rPr>
          <w:rFonts w:ascii="Times New Roman" w:hAnsi="Times New Roman"/>
          <w:sz w:val="22"/>
          <w:szCs w:val="22"/>
        </w:rPr>
        <w:t>kompletní</w:t>
      </w:r>
      <w:r w:rsidRPr="00EB306E">
        <w:rPr>
          <w:rFonts w:ascii="Times New Roman" w:hAnsi="Times New Roman"/>
          <w:sz w:val="22"/>
          <w:szCs w:val="22"/>
        </w:rPr>
        <w:t xml:space="preserve">, pokud </w:t>
      </w:r>
      <w:r w:rsidR="00AA7BCB" w:rsidRPr="00EB306E">
        <w:rPr>
          <w:rFonts w:ascii="Times New Roman" w:hAnsi="Times New Roman"/>
          <w:sz w:val="22"/>
          <w:szCs w:val="22"/>
        </w:rPr>
        <w:t>je</w:t>
      </w:r>
      <w:r w:rsidRPr="00EB306E">
        <w:rPr>
          <w:rFonts w:ascii="Times New Roman" w:hAnsi="Times New Roman"/>
          <w:sz w:val="22"/>
          <w:szCs w:val="22"/>
        </w:rPr>
        <w:t xml:space="preserve"> bez vad a nedodělků bránících užívání a</w:t>
      </w:r>
      <w:r w:rsidR="004012B0" w:rsidRPr="00EB306E">
        <w:rPr>
          <w:rFonts w:ascii="Times New Roman" w:hAnsi="Times New Roman"/>
          <w:sz w:val="22"/>
          <w:szCs w:val="22"/>
        </w:rPr>
        <w:t>/</w:t>
      </w:r>
      <w:r w:rsidRPr="00EB306E">
        <w:rPr>
          <w:rFonts w:ascii="Times New Roman" w:hAnsi="Times New Roman"/>
          <w:sz w:val="22"/>
          <w:szCs w:val="22"/>
        </w:rPr>
        <w:t>nebo provozu Díla, má vlastnosti stanovené právními předpisy, touto smlouvou, ČSN i jinými normami, které mohou být k </w:t>
      </w:r>
      <w:r w:rsidR="00AA7BCB" w:rsidRPr="00EB306E">
        <w:rPr>
          <w:rFonts w:ascii="Times New Roman" w:hAnsi="Times New Roman"/>
          <w:sz w:val="22"/>
          <w:szCs w:val="22"/>
        </w:rPr>
        <w:t>D</w:t>
      </w:r>
      <w:r w:rsidRPr="00EB306E">
        <w:rPr>
          <w:rFonts w:ascii="Times New Roman" w:hAnsi="Times New Roman"/>
          <w:sz w:val="22"/>
          <w:szCs w:val="22"/>
        </w:rPr>
        <w:t>ílu uplatněny.</w:t>
      </w:r>
    </w:p>
    <w:p w14:paraId="0149A176" w14:textId="1B4A4EB8" w:rsidR="00C55047" w:rsidRPr="00EB306E" w:rsidRDefault="00C55047" w:rsidP="00296D17">
      <w:pPr>
        <w:pStyle w:val="Odstavec1"/>
        <w:keepNext w:val="0"/>
        <w:numPr>
          <w:ilvl w:val="1"/>
          <w:numId w:val="19"/>
        </w:numPr>
        <w:tabs>
          <w:tab w:val="left" w:pos="709"/>
        </w:tabs>
        <w:ind w:left="709" w:right="30" w:hanging="709"/>
        <w:rPr>
          <w:rFonts w:ascii="Times New Roman" w:hAnsi="Times New Roman"/>
          <w:sz w:val="22"/>
          <w:szCs w:val="22"/>
        </w:rPr>
      </w:pPr>
      <w:r w:rsidRPr="00EB306E">
        <w:rPr>
          <w:rFonts w:ascii="Times New Roman" w:hAnsi="Times New Roman"/>
          <w:sz w:val="22"/>
          <w:szCs w:val="22"/>
        </w:rPr>
        <w:t>O předání Díla bude sepsán předávací protokol, který podepíš</w:t>
      </w:r>
      <w:r w:rsidR="00AA7BCB" w:rsidRPr="00EB306E">
        <w:rPr>
          <w:rFonts w:ascii="Times New Roman" w:hAnsi="Times New Roman"/>
          <w:sz w:val="22"/>
          <w:szCs w:val="22"/>
        </w:rPr>
        <w:t>í</w:t>
      </w:r>
      <w:r w:rsidRPr="00EB306E">
        <w:rPr>
          <w:rFonts w:ascii="Times New Roman" w:hAnsi="Times New Roman"/>
          <w:sz w:val="22"/>
          <w:szCs w:val="22"/>
        </w:rPr>
        <w:t xml:space="preserve"> oprávněn</w:t>
      </w:r>
      <w:r w:rsidR="00AA7BCB" w:rsidRPr="00EB306E">
        <w:rPr>
          <w:rFonts w:ascii="Times New Roman" w:hAnsi="Times New Roman"/>
          <w:sz w:val="22"/>
          <w:szCs w:val="22"/>
        </w:rPr>
        <w:t>í</w:t>
      </w:r>
      <w:r w:rsidRPr="00EB306E">
        <w:rPr>
          <w:rFonts w:ascii="Times New Roman" w:hAnsi="Times New Roman"/>
          <w:sz w:val="22"/>
          <w:szCs w:val="22"/>
        </w:rPr>
        <w:t xml:space="preserve"> zástupci smluvních stran (dále jen „</w:t>
      </w:r>
      <w:r w:rsidRPr="00EB306E">
        <w:rPr>
          <w:rFonts w:ascii="Times New Roman" w:hAnsi="Times New Roman"/>
          <w:b/>
          <w:i/>
          <w:sz w:val="22"/>
          <w:szCs w:val="22"/>
        </w:rPr>
        <w:t>Předávací protokol</w:t>
      </w:r>
      <w:r w:rsidRPr="00EB306E">
        <w:rPr>
          <w:rFonts w:ascii="Times New Roman" w:hAnsi="Times New Roman"/>
          <w:sz w:val="22"/>
          <w:szCs w:val="22"/>
        </w:rPr>
        <w:t>“)</w:t>
      </w:r>
      <w:r w:rsidR="00E8166C" w:rsidRPr="00EB306E">
        <w:rPr>
          <w:rFonts w:ascii="Times New Roman" w:hAnsi="Times New Roman"/>
          <w:sz w:val="22"/>
          <w:szCs w:val="22"/>
        </w:rPr>
        <w:t>.</w:t>
      </w:r>
    </w:p>
    <w:p w14:paraId="753F31FF" w14:textId="44C324FC" w:rsidR="007511A0" w:rsidRPr="00EB306E"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 xml:space="preserve">Objednatel je povinen převzít pouze </w:t>
      </w:r>
      <w:r w:rsidR="00BC3207" w:rsidRPr="00EB306E">
        <w:rPr>
          <w:rFonts w:ascii="Times New Roman" w:eastAsia="Calibri" w:hAnsi="Times New Roman"/>
        </w:rPr>
        <w:t>D</w:t>
      </w:r>
      <w:r w:rsidRPr="00EB306E">
        <w:rPr>
          <w:rFonts w:ascii="Times New Roman" w:eastAsia="Calibri" w:hAnsi="Times New Roman"/>
        </w:rPr>
        <w:t>ílo, u které</w:t>
      </w:r>
      <w:r w:rsidR="00BC3207" w:rsidRPr="00EB306E">
        <w:rPr>
          <w:rFonts w:ascii="Times New Roman" w:eastAsia="Calibri" w:hAnsi="Times New Roman"/>
        </w:rPr>
        <w:t>ho</w:t>
      </w:r>
      <w:r w:rsidRPr="00EB306E">
        <w:rPr>
          <w:rFonts w:ascii="Times New Roman" w:eastAsia="Calibri" w:hAnsi="Times New Roman"/>
        </w:rPr>
        <w:t xml:space="preserve"> byla při předání zhotovitelem předvedena jeho způsobilost sloužit svému účelu a ke kterému zhotovitel doloží veškeré dokumenty</w:t>
      </w:r>
      <w:r w:rsidR="00BC3207" w:rsidRPr="00EB306E">
        <w:rPr>
          <w:rFonts w:ascii="Times New Roman" w:eastAsia="Calibri" w:hAnsi="Times New Roman"/>
        </w:rPr>
        <w:t xml:space="preserve"> uvedené v této smlouvě, zejména v bodě </w:t>
      </w:r>
      <w:r w:rsidR="001B4833" w:rsidRPr="00EB306E">
        <w:rPr>
          <w:rFonts w:ascii="Times New Roman" w:eastAsia="Calibri" w:hAnsi="Times New Roman"/>
        </w:rPr>
        <w:t>5</w:t>
      </w:r>
      <w:r w:rsidR="00BC3207" w:rsidRPr="00EB306E">
        <w:rPr>
          <w:rFonts w:ascii="Times New Roman" w:eastAsia="Calibri" w:hAnsi="Times New Roman"/>
        </w:rPr>
        <w:t>.</w:t>
      </w:r>
      <w:r w:rsidR="007852FA" w:rsidRPr="00EB306E">
        <w:rPr>
          <w:rFonts w:ascii="Times New Roman" w:eastAsia="Calibri" w:hAnsi="Times New Roman"/>
        </w:rPr>
        <w:t xml:space="preserve">8 </w:t>
      </w:r>
      <w:r w:rsidR="00BC3207" w:rsidRPr="00EB306E">
        <w:rPr>
          <w:rFonts w:ascii="Times New Roman" w:eastAsia="Calibri" w:hAnsi="Times New Roman"/>
        </w:rPr>
        <w:t>této smlouvy</w:t>
      </w:r>
      <w:r w:rsidRPr="00EB306E">
        <w:rPr>
          <w:rFonts w:ascii="Times New Roman" w:eastAsia="Calibri" w:hAnsi="Times New Roman"/>
        </w:rPr>
        <w:t xml:space="preserve">. </w:t>
      </w:r>
      <w:r w:rsidR="00CE0975" w:rsidRPr="00EB306E">
        <w:rPr>
          <w:rFonts w:ascii="Times New Roman" w:eastAsia="Calibri" w:hAnsi="Times New Roman"/>
        </w:rPr>
        <w:t xml:space="preserve"> </w:t>
      </w:r>
    </w:p>
    <w:p w14:paraId="182EFADD" w14:textId="146E01F8" w:rsidR="000671AB" w:rsidRPr="00EB306E"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V</w:t>
      </w:r>
      <w:r w:rsidR="000671AB" w:rsidRPr="00EB306E">
        <w:rPr>
          <w:rFonts w:ascii="Times New Roman" w:eastAsia="Calibri" w:hAnsi="Times New Roman"/>
        </w:rPr>
        <w:t xml:space="preserve">ýsledkem </w:t>
      </w:r>
      <w:r w:rsidRPr="00EB306E">
        <w:rPr>
          <w:rFonts w:ascii="Times New Roman" w:eastAsia="Calibri" w:hAnsi="Times New Roman"/>
        </w:rPr>
        <w:t xml:space="preserve">přejímacího </w:t>
      </w:r>
      <w:r w:rsidR="000671AB" w:rsidRPr="00EB306E">
        <w:rPr>
          <w:rFonts w:ascii="Times New Roman" w:eastAsia="Calibri" w:hAnsi="Times New Roman"/>
        </w:rPr>
        <w:t>řízení</w:t>
      </w:r>
      <w:r w:rsidRPr="00EB306E">
        <w:rPr>
          <w:rFonts w:ascii="Times New Roman" w:eastAsia="Calibri" w:hAnsi="Times New Roman"/>
        </w:rPr>
        <w:t xml:space="preserve"> bude</w:t>
      </w:r>
      <w:r w:rsidR="000671AB" w:rsidRPr="00EB306E">
        <w:rPr>
          <w:rFonts w:ascii="Times New Roman" w:eastAsia="Calibri" w:hAnsi="Times New Roman"/>
        </w:rPr>
        <w:t>:</w:t>
      </w:r>
    </w:p>
    <w:p w14:paraId="5D5AB358" w14:textId="50259FE6"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bez výhrad</w:t>
      </w:r>
      <w:r w:rsidR="00FC117A" w:rsidRPr="00EB306E">
        <w:rPr>
          <w:rFonts w:ascii="Times New Roman" w:eastAsia="Calibri" w:hAnsi="Times New Roman"/>
        </w:rPr>
        <w:t xml:space="preserve">" – v případě, že </w:t>
      </w:r>
      <w:r w:rsidR="00AA7BCB" w:rsidRPr="00EB306E">
        <w:rPr>
          <w:rFonts w:ascii="Times New Roman" w:eastAsia="Calibri" w:hAnsi="Times New Roman"/>
        </w:rPr>
        <w:t xml:space="preserve">Dílo </w:t>
      </w:r>
      <w:r w:rsidRPr="00EB306E">
        <w:rPr>
          <w:rFonts w:ascii="Times New Roman" w:eastAsia="Calibri" w:hAnsi="Times New Roman"/>
        </w:rPr>
        <w:t xml:space="preserve">v průběhu </w:t>
      </w:r>
      <w:r w:rsidR="00AA7BCB" w:rsidRPr="00EB306E">
        <w:rPr>
          <w:rFonts w:ascii="Times New Roman" w:eastAsia="Calibri" w:hAnsi="Times New Roman"/>
        </w:rPr>
        <w:t xml:space="preserve">přejímacího </w:t>
      </w:r>
      <w:r w:rsidRPr="00EB306E">
        <w:rPr>
          <w:rFonts w:ascii="Times New Roman" w:eastAsia="Calibri" w:hAnsi="Times New Roman"/>
        </w:rPr>
        <w:t xml:space="preserve">řízení </w:t>
      </w:r>
      <w:r w:rsidR="00AA7BCB" w:rsidRPr="00EB306E">
        <w:rPr>
          <w:rFonts w:ascii="Times New Roman" w:eastAsia="Calibri" w:hAnsi="Times New Roman"/>
        </w:rPr>
        <w:t xml:space="preserve">nebude vykazovat </w:t>
      </w:r>
      <w:r w:rsidRPr="00EB306E">
        <w:rPr>
          <w:rFonts w:ascii="Times New Roman" w:eastAsia="Calibri" w:hAnsi="Times New Roman"/>
        </w:rPr>
        <w:t xml:space="preserve">žádné vady ani nedodělky, </w:t>
      </w:r>
      <w:r w:rsidR="00AA7BCB" w:rsidRPr="00EB306E">
        <w:rPr>
          <w:rFonts w:ascii="Times New Roman" w:eastAsia="Calibri" w:hAnsi="Times New Roman"/>
        </w:rPr>
        <w:t>bude převzato bez výhrad</w:t>
      </w:r>
      <w:r w:rsidRPr="00EB306E">
        <w:rPr>
          <w:rFonts w:ascii="Times New Roman" w:eastAsia="Calibri" w:hAnsi="Times New Roman"/>
        </w:rPr>
        <w:t>;</w:t>
      </w:r>
    </w:p>
    <w:p w14:paraId="7B9F269C" w14:textId="0BFB6488"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s výhradami</w:t>
      </w:r>
      <w:r w:rsidRPr="00EB306E">
        <w:rPr>
          <w:rFonts w:ascii="Times New Roman" w:eastAsia="Calibri" w:hAnsi="Times New Roman"/>
        </w:rPr>
        <w:t xml:space="preserve">" – </w:t>
      </w:r>
      <w:r w:rsidR="00AA7BCB" w:rsidRPr="00EB306E">
        <w:rPr>
          <w:rFonts w:ascii="Times New Roman" w:eastAsia="Calibri" w:hAnsi="Times New Roman"/>
        </w:rPr>
        <w:t xml:space="preserve">v případě, že Dílo v průběhu přejímacího řízení bude vykazovat </w:t>
      </w:r>
      <w:r w:rsidR="001551A5" w:rsidRPr="00EB306E">
        <w:rPr>
          <w:rFonts w:ascii="Times New Roman" w:eastAsia="Calibri" w:hAnsi="Times New Roman"/>
        </w:rPr>
        <w:t>vady a</w:t>
      </w:r>
      <w:r w:rsidR="00AA7BCB" w:rsidRPr="00EB306E">
        <w:rPr>
          <w:rFonts w:ascii="Times New Roman" w:eastAsia="Calibri" w:hAnsi="Times New Roman"/>
        </w:rPr>
        <w:t xml:space="preserve"> nedodělky nebránící užívání Díla</w:t>
      </w:r>
      <w:r w:rsidRPr="00EB306E">
        <w:rPr>
          <w:rFonts w:ascii="Times New Roman" w:eastAsia="Calibri" w:hAnsi="Times New Roman"/>
        </w:rPr>
        <w:t>,</w:t>
      </w:r>
      <w:r w:rsidR="00FC117A" w:rsidRPr="00EB306E">
        <w:rPr>
          <w:rFonts w:ascii="Times New Roman" w:eastAsia="Calibri" w:hAnsi="Times New Roman"/>
        </w:rPr>
        <w:t xml:space="preserve"> dohodnou se objednatel a z</w:t>
      </w:r>
      <w:r w:rsidRPr="00EB306E">
        <w:rPr>
          <w:rFonts w:ascii="Times New Roman" w:eastAsia="Calibri" w:hAnsi="Times New Roman"/>
        </w:rPr>
        <w:t>hotov</w:t>
      </w:r>
      <w:r w:rsidR="00FC117A" w:rsidRPr="00EB306E">
        <w:rPr>
          <w:rFonts w:ascii="Times New Roman" w:eastAsia="Calibri" w:hAnsi="Times New Roman"/>
        </w:rPr>
        <w:t xml:space="preserve">itel </w:t>
      </w:r>
      <w:r w:rsidR="00825807" w:rsidRPr="00EB306E">
        <w:rPr>
          <w:rFonts w:ascii="Times New Roman" w:eastAsia="Calibri" w:hAnsi="Times New Roman"/>
        </w:rPr>
        <w:t xml:space="preserve">písemně </w:t>
      </w:r>
      <w:r w:rsidR="00FC117A" w:rsidRPr="00EB306E">
        <w:rPr>
          <w:rFonts w:ascii="Times New Roman" w:eastAsia="Calibri" w:hAnsi="Times New Roman"/>
        </w:rPr>
        <w:t>na termínu, do kterého je z</w:t>
      </w:r>
      <w:r w:rsidRPr="00EB306E">
        <w:rPr>
          <w:rFonts w:ascii="Times New Roman" w:eastAsia="Calibri" w:hAnsi="Times New Roman"/>
        </w:rPr>
        <w:t>hotovitel povinen tyto vady a nedodělky odstranit</w:t>
      </w:r>
      <w:r w:rsidR="00825807" w:rsidRPr="00EB306E">
        <w:rPr>
          <w:rFonts w:ascii="Times New Roman" w:eastAsia="Calibri" w:hAnsi="Times New Roman"/>
        </w:rPr>
        <w:t>.</w:t>
      </w:r>
      <w:r w:rsidR="00AA7BCB" w:rsidRPr="00EB306E">
        <w:rPr>
          <w:rFonts w:ascii="Times New Roman" w:eastAsia="Calibri" w:hAnsi="Times New Roman"/>
        </w:rPr>
        <w:t xml:space="preserve"> </w:t>
      </w:r>
      <w:r w:rsidRPr="00EB306E">
        <w:rPr>
          <w:rFonts w:ascii="Times New Roman" w:eastAsia="Calibri" w:hAnsi="Times New Roman"/>
        </w:rPr>
        <w:t>Seznam vad nebo nedodělků s termíny j</w:t>
      </w:r>
      <w:r w:rsidR="00FC117A" w:rsidRPr="00EB306E">
        <w:rPr>
          <w:rFonts w:ascii="Times New Roman" w:eastAsia="Calibri" w:hAnsi="Times New Roman"/>
        </w:rPr>
        <w:t>ejich odstranění bude uveden v </w:t>
      </w:r>
      <w:r w:rsidR="00AA7BCB" w:rsidRPr="00EB306E">
        <w:rPr>
          <w:rFonts w:ascii="Times New Roman" w:eastAsia="Calibri" w:hAnsi="Times New Roman"/>
        </w:rPr>
        <w:t xml:space="preserve">Předávacím </w:t>
      </w:r>
      <w:r w:rsidRPr="00EB306E">
        <w:rPr>
          <w:rFonts w:ascii="Times New Roman" w:eastAsia="Calibri" w:hAnsi="Times New Roman"/>
        </w:rPr>
        <w:t>protokolu.</w:t>
      </w:r>
      <w:r w:rsidR="00AA7BCB" w:rsidRPr="00EB306E">
        <w:rPr>
          <w:rFonts w:ascii="Times New Roman" w:eastAsia="Calibri" w:hAnsi="Times New Roman"/>
        </w:rPr>
        <w:t xml:space="preserve"> </w:t>
      </w:r>
      <w:r w:rsidR="001E3DD0" w:rsidRPr="00EB306E">
        <w:rPr>
          <w:rFonts w:ascii="Times New Roman" w:eastAsia="Calibri" w:hAnsi="Times New Roman"/>
        </w:rPr>
        <w:t xml:space="preserve">Nedojde-li k dohodě o termínu odstranění vad, platí, že zhotovitel je povinen vady odstranit do 5 dnů od předání díla. </w:t>
      </w:r>
      <w:r w:rsidR="00FC117A" w:rsidRPr="00EB306E">
        <w:rPr>
          <w:rFonts w:ascii="Times New Roman" w:eastAsia="Calibri" w:hAnsi="Times New Roman"/>
        </w:rPr>
        <w:t xml:space="preserve">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bude sepsán a oběma smluvními stranami podepsán zápis o odstranění vad (dále jen „</w:t>
      </w:r>
      <w:r w:rsidR="005F1C92" w:rsidRPr="00EB306E">
        <w:rPr>
          <w:rFonts w:ascii="Times New Roman" w:eastAsia="Calibri" w:hAnsi="Times New Roman"/>
          <w:b/>
          <w:i/>
        </w:rPr>
        <w:t>Zápis o odstranění vad</w:t>
      </w:r>
      <w:r w:rsidR="00FC117A" w:rsidRPr="00EB306E">
        <w:rPr>
          <w:rFonts w:ascii="Times New Roman" w:eastAsia="Calibri" w:hAnsi="Times New Roman"/>
        </w:rPr>
        <w:t xml:space="preserve">“). </w:t>
      </w:r>
      <w:r w:rsidRPr="00EB306E">
        <w:rPr>
          <w:rFonts w:ascii="Times New Roman" w:eastAsia="Calibri" w:hAnsi="Times New Roman"/>
        </w:rPr>
        <w:t xml:space="preserve">V případě </w:t>
      </w:r>
      <w:r w:rsidR="00AA7BCB" w:rsidRPr="00EB306E">
        <w:rPr>
          <w:rFonts w:ascii="Times New Roman" w:eastAsia="Calibri" w:hAnsi="Times New Roman"/>
        </w:rPr>
        <w:t xml:space="preserve">předání a převzetí Díla </w:t>
      </w:r>
      <w:r w:rsidRPr="00EB306E">
        <w:rPr>
          <w:rFonts w:ascii="Times New Roman" w:eastAsia="Calibri" w:hAnsi="Times New Roman"/>
        </w:rPr>
        <w:t xml:space="preserve">s výhradami </w:t>
      </w:r>
      <w:r w:rsidR="00601B71" w:rsidRPr="00EB306E">
        <w:rPr>
          <w:rFonts w:ascii="Times New Roman" w:eastAsia="Calibri" w:hAnsi="Times New Roman"/>
        </w:rPr>
        <w:t xml:space="preserve">se považuje </w:t>
      </w:r>
      <w:r w:rsidR="00AA7BCB" w:rsidRPr="00EB306E">
        <w:rPr>
          <w:rFonts w:ascii="Times New Roman" w:eastAsia="Calibri" w:hAnsi="Times New Roman"/>
        </w:rPr>
        <w:t xml:space="preserve">Dílo </w:t>
      </w:r>
      <w:r w:rsidR="00601B71" w:rsidRPr="00EB306E">
        <w:rPr>
          <w:rFonts w:ascii="Times New Roman" w:eastAsia="Calibri" w:hAnsi="Times New Roman"/>
        </w:rPr>
        <w:t>za předané, o</w:t>
      </w:r>
      <w:r w:rsidRPr="00EB306E">
        <w:rPr>
          <w:rFonts w:ascii="Times New Roman" w:eastAsia="Calibri" w:hAnsi="Times New Roman"/>
        </w:rPr>
        <w:t xml:space="preserve">bjednateli však vznikají nároky z vad předaného </w:t>
      </w:r>
      <w:r w:rsidR="00AA7BCB" w:rsidRPr="00EB306E">
        <w:rPr>
          <w:rFonts w:ascii="Times New Roman" w:eastAsia="Calibri" w:hAnsi="Times New Roman"/>
        </w:rPr>
        <w:t>Díla</w:t>
      </w:r>
      <w:r w:rsidRPr="00EB306E">
        <w:rPr>
          <w:rFonts w:ascii="Times New Roman" w:eastAsia="Calibri" w:hAnsi="Times New Roman"/>
        </w:rPr>
        <w:t xml:space="preserve">. Až do úplného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 xml:space="preserve">a podpisu Zápisu o odstranění vad, </w:t>
      </w:r>
      <w:r w:rsidRPr="00EB306E">
        <w:rPr>
          <w:rFonts w:ascii="Times New Roman" w:eastAsia="Calibri" w:hAnsi="Times New Roman"/>
        </w:rPr>
        <w:t xml:space="preserve">je </w:t>
      </w:r>
      <w:r w:rsidR="00601B71" w:rsidRPr="00EB306E">
        <w:rPr>
          <w:rFonts w:ascii="Times New Roman" w:eastAsia="Calibri" w:hAnsi="Times New Roman"/>
        </w:rPr>
        <w:t>o</w:t>
      </w:r>
      <w:r w:rsidRPr="00EB306E">
        <w:rPr>
          <w:rFonts w:ascii="Times New Roman" w:eastAsia="Calibri" w:hAnsi="Times New Roman"/>
        </w:rPr>
        <w:t xml:space="preserve">bjednatel oprávněn </w:t>
      </w:r>
      <w:r w:rsidR="001551A5" w:rsidRPr="00EB306E">
        <w:rPr>
          <w:rFonts w:ascii="Times New Roman" w:eastAsia="Calibri" w:hAnsi="Times New Roman"/>
        </w:rPr>
        <w:t xml:space="preserve">pozastavit </w:t>
      </w:r>
      <w:r w:rsidRPr="00EB306E">
        <w:rPr>
          <w:rFonts w:ascii="Times New Roman" w:eastAsia="Calibri" w:hAnsi="Times New Roman"/>
        </w:rPr>
        <w:t xml:space="preserve">platbu </w:t>
      </w:r>
      <w:r w:rsidR="001551A5" w:rsidRPr="00EB306E">
        <w:rPr>
          <w:rFonts w:ascii="Times New Roman" w:eastAsia="Calibri" w:hAnsi="Times New Roman"/>
        </w:rPr>
        <w:t>doposud neuhrazené ceny Díla</w:t>
      </w:r>
      <w:r w:rsidRPr="00EB306E">
        <w:rPr>
          <w:rFonts w:ascii="Times New Roman" w:eastAsia="Calibri" w:hAnsi="Times New Roman"/>
        </w:rPr>
        <w:t>;</w:t>
      </w:r>
      <w:r w:rsidR="008919AB" w:rsidRPr="00EB306E">
        <w:rPr>
          <w:rFonts w:ascii="Times New Roman" w:hAnsi="Times New Roman"/>
        </w:rPr>
        <w:t xml:space="preserve"> </w:t>
      </w:r>
      <w:r w:rsidR="008919AB" w:rsidRPr="00EB306E">
        <w:rPr>
          <w:rFonts w:ascii="Times New Roman" w:eastAsia="Calibri" w:hAnsi="Times New Roman"/>
        </w:rPr>
        <w:t>po dobu pozastavení plateb neběží lhůta splatnosti a objednatel se nedostává do prodlení s</w:t>
      </w:r>
      <w:r w:rsidR="003B1F1A" w:rsidRPr="00EB306E">
        <w:rPr>
          <w:rFonts w:ascii="Times New Roman" w:eastAsia="Calibri" w:hAnsi="Times New Roman"/>
        </w:rPr>
        <w:t> </w:t>
      </w:r>
      <w:r w:rsidR="008919AB" w:rsidRPr="00EB306E">
        <w:rPr>
          <w:rFonts w:ascii="Times New Roman" w:eastAsia="Calibri" w:hAnsi="Times New Roman"/>
        </w:rPr>
        <w:t>placením</w:t>
      </w:r>
      <w:r w:rsidR="003B1F1A" w:rsidRPr="00EB306E">
        <w:rPr>
          <w:rFonts w:ascii="Times New Roman" w:eastAsia="Calibri" w:hAnsi="Times New Roman"/>
        </w:rPr>
        <w:t xml:space="preserve"> ceny Díla</w:t>
      </w:r>
      <w:r w:rsidRPr="00EB306E">
        <w:rPr>
          <w:rFonts w:ascii="Times New Roman" w:eastAsia="Calibri" w:hAnsi="Times New Roman"/>
        </w:rPr>
        <w:t>;</w:t>
      </w:r>
    </w:p>
    <w:p w14:paraId="1AC620EE" w14:textId="51E371BD" w:rsidR="001A4E11" w:rsidRPr="00EB306E" w:rsidRDefault="000671AB" w:rsidP="00454AA0">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nepřevzetí Díla</w:t>
      </w:r>
      <w:r w:rsidRPr="00EB306E">
        <w:rPr>
          <w:rFonts w:ascii="Times New Roman" w:eastAsia="Calibri" w:hAnsi="Times New Roman"/>
        </w:rPr>
        <w:t xml:space="preserve">" – </w:t>
      </w:r>
      <w:r w:rsidR="001551A5" w:rsidRPr="00EB306E">
        <w:rPr>
          <w:rFonts w:ascii="Times New Roman" w:eastAsia="Calibri" w:hAnsi="Times New Roman"/>
        </w:rPr>
        <w:t>v případě, že Dílo v průběhu přejímacího řízení bude vykazovat vady a nedodělky bránící užívání Díla</w:t>
      </w:r>
      <w:r w:rsidRPr="00EB306E">
        <w:rPr>
          <w:rFonts w:ascii="Times New Roman" w:eastAsia="Calibri" w:hAnsi="Times New Roman"/>
        </w:rPr>
        <w:t xml:space="preserve">, </w:t>
      </w:r>
      <w:r w:rsidR="001551A5" w:rsidRPr="00EB306E">
        <w:rPr>
          <w:rFonts w:ascii="Times New Roman" w:eastAsia="Calibri" w:hAnsi="Times New Roman"/>
        </w:rPr>
        <w:t>je objednatel oprávněn odmítnout převzetí Díla. Po jejich odstranění vyzve zhotovitel objednatele k novému přejímacímu řízení</w:t>
      </w:r>
      <w:r w:rsidRPr="00EB306E">
        <w:rPr>
          <w:rFonts w:ascii="Times New Roman" w:eastAsia="Calibri" w:hAnsi="Times New Roman"/>
        </w:rPr>
        <w:t>.</w:t>
      </w:r>
    </w:p>
    <w:p w14:paraId="5387D958" w14:textId="509AB99A" w:rsidR="00D773A5" w:rsidRPr="00EB306E" w:rsidRDefault="00D773A5"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sidRPr="00EB306E">
        <w:rPr>
          <w:rFonts w:ascii="Times New Roman" w:eastAsia="Calibri" w:hAnsi="Times New Roman"/>
        </w:rPr>
        <w:t xml:space="preserve">případně </w:t>
      </w:r>
      <w:r w:rsidRPr="00EB306E">
        <w:rPr>
          <w:rFonts w:ascii="Times New Roman" w:eastAsia="Calibri" w:hAnsi="Times New Roman"/>
        </w:rPr>
        <w:t>provedeno osetí travním semenem) a předat objednateli do 7 kalendářních dnů ode dne podpisu Předávacího protokolu (bude-li Dílo předáno a převzato bez výhrad), nebo do 7 kalendářních dnů ode dne podpisu Zápisu o odstranění vad (bude-li Dílo předáno a převzato s výhradami)</w:t>
      </w:r>
      <w:r w:rsidR="00DA24B7" w:rsidRPr="00EB306E">
        <w:rPr>
          <w:rFonts w:ascii="Times New Roman" w:eastAsia="Calibri" w:hAnsi="Times New Roman"/>
        </w:rPr>
        <w:t>,</w:t>
      </w:r>
      <w:r w:rsidR="006F6270" w:rsidRPr="00EB306E">
        <w:rPr>
          <w:rFonts w:ascii="Times New Roman" w:eastAsia="Calibri" w:hAnsi="Times New Roman"/>
        </w:rPr>
        <w:t xml:space="preserve"> nebude-li v Předávacím protokolu</w:t>
      </w:r>
      <w:r w:rsidR="00DA24B7" w:rsidRPr="00EB306E">
        <w:rPr>
          <w:rFonts w:ascii="Times New Roman" w:eastAsia="Calibri" w:hAnsi="Times New Roman"/>
        </w:rPr>
        <w:t xml:space="preserve"> či v Zápisu o odstranění vad</w:t>
      </w:r>
      <w:r w:rsidR="006F6270" w:rsidRPr="00EB306E">
        <w:rPr>
          <w:rFonts w:ascii="Times New Roman" w:eastAsia="Calibri" w:hAnsi="Times New Roman"/>
        </w:rPr>
        <w:t xml:space="preserve"> dohodnuto jinak</w:t>
      </w:r>
      <w:r w:rsidRPr="00EB306E">
        <w:rPr>
          <w:rFonts w:ascii="Times New Roman" w:eastAsia="Calibri" w:hAnsi="Times New Roman"/>
        </w:rPr>
        <w:t>. Vyklizení staveniště bude smluvními stranami písemně potvrzeno.</w:t>
      </w:r>
    </w:p>
    <w:p w14:paraId="0508201A" w14:textId="3F2BB945"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Zástupci smluvních stran, uvedení v této smlouvě, jako kontaktní osoby ve věcech technických, </w:t>
      </w:r>
      <w:r w:rsidRPr="00EB306E">
        <w:rPr>
          <w:rFonts w:ascii="Times New Roman" w:hAnsi="Times New Roman"/>
          <w:color w:val="000000"/>
        </w:rPr>
        <w:br/>
        <w:t>jsou zmocněni k</w:t>
      </w:r>
      <w:r w:rsidR="00002758" w:rsidRPr="00EB306E">
        <w:rPr>
          <w:rFonts w:ascii="Times New Roman" w:hAnsi="Times New Roman"/>
          <w:color w:val="000000"/>
        </w:rPr>
        <w:t xml:space="preserve"> předání a </w:t>
      </w:r>
      <w:r w:rsidRPr="00EB306E">
        <w:rPr>
          <w:rFonts w:ascii="Times New Roman" w:hAnsi="Times New Roman"/>
          <w:color w:val="000000"/>
        </w:rPr>
        <w:t xml:space="preserve">převzetí provedeného </w:t>
      </w:r>
      <w:r w:rsidR="00356DF8" w:rsidRPr="00EB306E">
        <w:rPr>
          <w:rFonts w:ascii="Times New Roman" w:hAnsi="Times New Roman"/>
          <w:color w:val="000000"/>
        </w:rPr>
        <w:t>D</w:t>
      </w:r>
      <w:r w:rsidRPr="00EB306E">
        <w:rPr>
          <w:rFonts w:ascii="Times New Roman" w:hAnsi="Times New Roman"/>
          <w:color w:val="000000"/>
        </w:rPr>
        <w:t>íla, a to i každý jednotlivě.</w:t>
      </w:r>
    </w:p>
    <w:p w14:paraId="3C8BA798" w14:textId="464C7DB6"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w:t>
      </w:r>
      <w:r w:rsidR="006A0594" w:rsidRPr="00EB306E">
        <w:rPr>
          <w:rFonts w:ascii="Times New Roman" w:hAnsi="Times New Roman"/>
          <w:color w:val="000000"/>
        </w:rPr>
        <w:t xml:space="preserve"> bezodkladně</w:t>
      </w:r>
      <w:r w:rsidRPr="00EB306E">
        <w:rPr>
          <w:rFonts w:ascii="Times New Roman" w:hAnsi="Times New Roman"/>
          <w:color w:val="000000"/>
        </w:rPr>
        <w:t xml:space="preserve"> vždy po dokončení části </w:t>
      </w:r>
      <w:r w:rsidR="00963488" w:rsidRPr="00EB306E">
        <w:rPr>
          <w:rFonts w:ascii="Times New Roman" w:hAnsi="Times New Roman"/>
          <w:color w:val="000000"/>
        </w:rPr>
        <w:t>Díla (stavby)</w:t>
      </w:r>
      <w:r w:rsidRPr="00EB306E">
        <w:rPr>
          <w:rFonts w:ascii="Times New Roman" w:hAnsi="Times New Roman"/>
          <w:color w:val="000000"/>
        </w:rPr>
        <w:t>, kt</w:t>
      </w:r>
      <w:r w:rsidR="00465BA8" w:rsidRPr="00EB306E">
        <w:rPr>
          <w:rFonts w:ascii="Times New Roman" w:hAnsi="Times New Roman"/>
          <w:color w:val="000000"/>
        </w:rPr>
        <w:t>erá je nezbytně nutná k provozuschopnému stavu tramvajové dráhy</w:t>
      </w:r>
      <w:r w:rsidRPr="00EB306E">
        <w:rPr>
          <w:rFonts w:ascii="Times New Roman" w:hAnsi="Times New Roman"/>
          <w:color w:val="000000"/>
        </w:rPr>
        <w:t xml:space="preserve">, tuto část předat objednateli k užívání. Předání dané části </w:t>
      </w:r>
      <w:r w:rsidR="00963488" w:rsidRPr="00EB306E">
        <w:rPr>
          <w:rFonts w:ascii="Times New Roman" w:hAnsi="Times New Roman"/>
          <w:color w:val="000000"/>
        </w:rPr>
        <w:t xml:space="preserve">Díla </w:t>
      </w:r>
      <w:r w:rsidRPr="00EB306E">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íla k užívání musí být písemn</w:t>
      </w:r>
      <w:r w:rsidR="00963488" w:rsidRPr="00EB306E">
        <w:rPr>
          <w:rFonts w:ascii="Times New Roman" w:hAnsi="Times New Roman"/>
          <w:color w:val="000000"/>
        </w:rPr>
        <w:t>ý</w:t>
      </w:r>
      <w:r w:rsidRPr="00EB306E">
        <w:rPr>
          <w:rFonts w:ascii="Times New Roman" w:hAnsi="Times New Roman"/>
          <w:color w:val="000000"/>
        </w:rPr>
        <w:t xml:space="preserve"> a musí být podepsán osobami uvedenými v bodech I. této smlouvy.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 xml:space="preserve">íla k užívání nenahrazuje protokol o předání </w:t>
      </w:r>
      <w:r w:rsidR="00356DF8" w:rsidRPr="00EB306E">
        <w:rPr>
          <w:rFonts w:ascii="Times New Roman" w:hAnsi="Times New Roman"/>
          <w:color w:val="000000"/>
        </w:rPr>
        <w:t>D</w:t>
      </w:r>
      <w:r w:rsidRPr="00EB306E">
        <w:rPr>
          <w:rFonts w:ascii="Times New Roman" w:hAnsi="Times New Roman"/>
          <w:color w:val="000000"/>
        </w:rPr>
        <w:t>íla a nemá za následek počátek běhu sjednaných záruk.</w:t>
      </w:r>
    </w:p>
    <w:p w14:paraId="4916228C" w14:textId="25397BCF" w:rsidR="00244086" w:rsidRPr="00EB306E" w:rsidRDefault="00244086" w:rsidP="004C452C">
      <w:pPr>
        <w:pStyle w:val="Odstavecseseznamem"/>
        <w:spacing w:before="90"/>
        <w:ind w:left="709" w:right="21"/>
        <w:jc w:val="both"/>
        <w:rPr>
          <w:rFonts w:ascii="Times New Roman" w:hAnsi="Times New Roman"/>
          <w:color w:val="000000"/>
        </w:rPr>
      </w:pPr>
    </w:p>
    <w:p w14:paraId="5577A995" w14:textId="7398AAEC" w:rsidR="00F666F6" w:rsidRPr="00EB306E" w:rsidRDefault="00F666F6" w:rsidP="00910B5F">
      <w:pPr>
        <w:pStyle w:val="Odstavecseseznamem"/>
        <w:numPr>
          <w:ilvl w:val="0"/>
          <w:numId w:val="2"/>
        </w:numPr>
        <w:spacing w:before="240"/>
        <w:ind w:left="4554" w:right="23" w:hanging="301"/>
        <w:rPr>
          <w:rFonts w:ascii="Times New Roman" w:hAnsi="Times New Roman"/>
          <w:b/>
        </w:rPr>
      </w:pPr>
      <w:r w:rsidRPr="00EB306E">
        <w:rPr>
          <w:rFonts w:ascii="Times New Roman" w:hAnsi="Times New Roman"/>
          <w:b/>
        </w:rPr>
        <w:lastRenderedPageBreak/>
        <w:t xml:space="preserve">Cena </w:t>
      </w:r>
      <w:r w:rsidR="00615A2B" w:rsidRPr="00EB306E">
        <w:rPr>
          <w:rFonts w:ascii="Times New Roman" w:hAnsi="Times New Roman"/>
          <w:b/>
        </w:rPr>
        <w:t>Díla</w:t>
      </w:r>
    </w:p>
    <w:p w14:paraId="6AB19750" w14:textId="1939453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Cena</w:t>
      </w:r>
      <w:r w:rsidR="00615A2B" w:rsidRPr="00EB306E">
        <w:rPr>
          <w:rFonts w:ascii="Times New Roman" w:hAnsi="Times New Roman"/>
          <w:sz w:val="22"/>
          <w:szCs w:val="22"/>
        </w:rPr>
        <w:t xml:space="preserve"> Díla</w:t>
      </w:r>
      <w:r w:rsidRPr="00EB306E">
        <w:rPr>
          <w:rFonts w:ascii="Times New Roman" w:hAnsi="Times New Roman"/>
          <w:sz w:val="22"/>
          <w:szCs w:val="22"/>
        </w:rPr>
        <w:t xml:space="preserve"> je stanovena jako cena nejvýše přípustná, obsahující veškeré náklady na </w:t>
      </w:r>
      <w:r w:rsidR="00D431BF" w:rsidRPr="00EB306E">
        <w:rPr>
          <w:rFonts w:ascii="Times New Roman" w:hAnsi="Times New Roman"/>
          <w:sz w:val="22"/>
          <w:szCs w:val="22"/>
        </w:rPr>
        <w:t xml:space="preserve">řádné a úplné </w:t>
      </w:r>
      <w:r w:rsidRPr="00EB306E">
        <w:rPr>
          <w:rFonts w:ascii="Times New Roman" w:hAnsi="Times New Roman"/>
          <w:sz w:val="22"/>
          <w:szCs w:val="22"/>
        </w:rPr>
        <w:t xml:space="preserve">provedení </w:t>
      </w:r>
      <w:r w:rsidR="00615A2B" w:rsidRPr="00EB306E">
        <w:rPr>
          <w:rFonts w:ascii="Times New Roman" w:hAnsi="Times New Roman"/>
          <w:sz w:val="22"/>
          <w:szCs w:val="22"/>
        </w:rPr>
        <w:t>Díla</w:t>
      </w:r>
      <w:r w:rsidRPr="00EB306E">
        <w:rPr>
          <w:rFonts w:ascii="Times New Roman" w:hAnsi="Times New Roman"/>
          <w:sz w:val="22"/>
          <w:szCs w:val="22"/>
        </w:rPr>
        <w:t xml:space="preserve"> (zahrnuje mimo jiné i </w:t>
      </w:r>
      <w:r w:rsidR="00C77B7C" w:rsidRPr="00EB306E">
        <w:rPr>
          <w:rFonts w:ascii="Times New Roman" w:hAnsi="Times New Roman"/>
          <w:sz w:val="22"/>
          <w:szCs w:val="22"/>
        </w:rPr>
        <w:t>veškerá plnění uvedená v bodě 3.3 této smlouvy</w:t>
      </w:r>
      <w:r w:rsidRPr="00EB306E">
        <w:rPr>
          <w:rFonts w:ascii="Times New Roman" w:hAnsi="Times New Roman"/>
          <w:sz w:val="22"/>
          <w:szCs w:val="22"/>
        </w:rPr>
        <w:t xml:space="preserve">), platná po celou dobu provádění </w:t>
      </w:r>
      <w:r w:rsidR="00615A2B" w:rsidRPr="00EB306E">
        <w:rPr>
          <w:rFonts w:ascii="Times New Roman" w:hAnsi="Times New Roman"/>
          <w:sz w:val="22"/>
          <w:szCs w:val="22"/>
        </w:rPr>
        <w:t>D</w:t>
      </w:r>
      <w:r w:rsidRPr="00EB306E">
        <w:rPr>
          <w:rFonts w:ascii="Times New Roman" w:hAnsi="Times New Roman"/>
          <w:sz w:val="22"/>
          <w:szCs w:val="22"/>
        </w:rPr>
        <w:t xml:space="preserve">íla, překročitelná pouze při splnění podmínek uvedených v bodě </w:t>
      </w:r>
      <w:r w:rsidR="007848E4" w:rsidRPr="00EB306E">
        <w:rPr>
          <w:rFonts w:ascii="Times New Roman" w:hAnsi="Times New Roman"/>
          <w:sz w:val="22"/>
          <w:szCs w:val="22"/>
        </w:rPr>
        <w:t>6</w:t>
      </w:r>
      <w:r w:rsidRPr="00EB306E">
        <w:rPr>
          <w:rFonts w:ascii="Times New Roman" w:hAnsi="Times New Roman"/>
          <w:sz w:val="22"/>
          <w:szCs w:val="22"/>
        </w:rPr>
        <w:t>.</w:t>
      </w:r>
      <w:r w:rsidR="0003791C" w:rsidRPr="00EB306E">
        <w:rPr>
          <w:rFonts w:ascii="Times New Roman" w:hAnsi="Times New Roman"/>
          <w:sz w:val="22"/>
          <w:szCs w:val="22"/>
        </w:rPr>
        <w:t>4</w:t>
      </w:r>
      <w:r w:rsidR="000C654B" w:rsidRPr="00EB306E">
        <w:rPr>
          <w:rFonts w:ascii="Times New Roman" w:hAnsi="Times New Roman"/>
          <w:sz w:val="22"/>
          <w:szCs w:val="22"/>
        </w:rPr>
        <w:t xml:space="preserve"> </w:t>
      </w:r>
      <w:r w:rsidR="00615A2B" w:rsidRPr="00EB306E">
        <w:rPr>
          <w:rFonts w:ascii="Times New Roman" w:hAnsi="Times New Roman"/>
          <w:sz w:val="22"/>
          <w:szCs w:val="22"/>
        </w:rPr>
        <w:t>této smlouvy.</w:t>
      </w:r>
    </w:p>
    <w:p w14:paraId="3A06BE44" w14:textId="77777777" w:rsidR="00F666F6" w:rsidRPr="00EB306E"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Pr="00EB306E" w:rsidRDefault="00F666F6" w:rsidP="00F666F6">
      <w:pPr>
        <w:pStyle w:val="Text"/>
        <w:spacing w:line="480" w:lineRule="auto"/>
        <w:ind w:left="570" w:hanging="567"/>
        <w:jc w:val="center"/>
        <w:rPr>
          <w:rFonts w:ascii="Times New Roman" w:hAnsi="Times New Roman"/>
          <w:b/>
          <w:sz w:val="22"/>
          <w:szCs w:val="22"/>
        </w:rPr>
      </w:pPr>
      <w:r w:rsidRPr="00EB306E">
        <w:rPr>
          <w:rFonts w:ascii="Times New Roman" w:hAnsi="Times New Roman"/>
          <w:b/>
          <w:sz w:val="22"/>
          <w:szCs w:val="22"/>
        </w:rPr>
        <w:t xml:space="preserve">Cena </w:t>
      </w:r>
      <w:r w:rsidR="00615A2B" w:rsidRPr="00EB306E">
        <w:rPr>
          <w:rFonts w:ascii="Times New Roman" w:hAnsi="Times New Roman"/>
          <w:b/>
          <w:sz w:val="22"/>
          <w:szCs w:val="22"/>
        </w:rPr>
        <w:t xml:space="preserve">Díla </w:t>
      </w:r>
      <w:r w:rsidRPr="00EB306E">
        <w:rPr>
          <w:rFonts w:ascii="Times New Roman" w:hAnsi="Times New Roman"/>
          <w:b/>
          <w:sz w:val="22"/>
          <w:szCs w:val="22"/>
        </w:rPr>
        <w:t>bez DPH</w:t>
      </w:r>
      <w:r w:rsidR="00615A2B" w:rsidRPr="00EB306E">
        <w:rPr>
          <w:rFonts w:ascii="Times New Roman" w:hAnsi="Times New Roman"/>
          <w:b/>
          <w:sz w:val="22"/>
          <w:szCs w:val="22"/>
        </w:rPr>
        <w:t xml:space="preserve"> činí</w:t>
      </w:r>
      <w:r w:rsidRPr="00EB306E">
        <w:rPr>
          <w:rFonts w:ascii="Times New Roman" w:hAnsi="Times New Roman"/>
          <w:b/>
          <w:sz w:val="22"/>
          <w:szCs w:val="22"/>
        </w:rPr>
        <w:t>:</w:t>
      </w:r>
      <w:r w:rsidR="00285F62" w:rsidRPr="00EB306E">
        <w:rPr>
          <w:rFonts w:ascii="Times New Roman" w:hAnsi="Times New Roman"/>
          <w:b/>
          <w:sz w:val="22"/>
          <w:szCs w:val="22"/>
        </w:rPr>
        <w:t xml:space="preserve"> </w:t>
      </w:r>
      <w:r w:rsidR="00285F62" w:rsidRPr="00EB306E">
        <w:rPr>
          <w:rFonts w:ascii="Times New Roman" w:hAnsi="Times New Roman"/>
          <w:b/>
          <w:sz w:val="22"/>
          <w:szCs w:val="22"/>
          <w:highlight w:val="yellow"/>
        </w:rPr>
        <w:t>…</w:t>
      </w:r>
      <w:r w:rsidR="00285F62" w:rsidRPr="00EB306E">
        <w:rPr>
          <w:rFonts w:ascii="Times New Roman" w:hAnsi="Times New Roman"/>
          <w:b/>
          <w:sz w:val="22"/>
          <w:szCs w:val="22"/>
        </w:rPr>
        <w:t xml:space="preserve"> </w:t>
      </w:r>
      <w:r w:rsidRPr="00EB306E">
        <w:rPr>
          <w:rFonts w:ascii="Times New Roman" w:hAnsi="Times New Roman"/>
          <w:b/>
          <w:sz w:val="22"/>
          <w:szCs w:val="22"/>
        </w:rPr>
        <w:t>Kč</w:t>
      </w:r>
    </w:p>
    <w:p w14:paraId="28290635" w14:textId="71E81F4A" w:rsidR="004C7D74" w:rsidRPr="00EB306E" w:rsidRDefault="0003791C" w:rsidP="004C7D74">
      <w:pPr>
        <w:pStyle w:val="Odstavecseseznamem"/>
        <w:tabs>
          <w:tab w:val="left" w:pos="709"/>
        </w:tabs>
        <w:spacing w:before="90"/>
        <w:ind w:left="709" w:right="30"/>
        <w:jc w:val="both"/>
        <w:rPr>
          <w:rFonts w:ascii="Times New Roman" w:hAnsi="Times New Roman"/>
        </w:rPr>
      </w:pPr>
      <w:r w:rsidRPr="00EB306E">
        <w:rPr>
          <w:rFonts w:ascii="Times New Roman" w:hAnsi="Times New Roman"/>
          <w:i/>
          <w:color w:val="000000" w:themeColor="text1"/>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Pr="00EB306E">
        <w:rPr>
          <w:rFonts w:ascii="Times New Roman" w:hAnsi="Times New Roman"/>
          <w:i/>
          <w:color w:val="000000" w:themeColor="text1"/>
          <w:highlight w:val="cyan"/>
        </w:rPr>
        <w:t>doplní dodavatel v souladu se svou nabídkou</w:t>
      </w:r>
      <w:r w:rsidR="00CC20ED" w:rsidRPr="00EB306E">
        <w:rPr>
          <w:rFonts w:ascii="Times New Roman" w:hAnsi="Times New Roman"/>
          <w:i/>
          <w:color w:val="000000" w:themeColor="text1"/>
          <w:highlight w:val="cyan"/>
        </w:rPr>
        <w:t>, následně poznámku smaže</w:t>
      </w:r>
      <w:r w:rsidRPr="00EB306E">
        <w:rPr>
          <w:rFonts w:ascii="Times New Roman" w:hAnsi="Times New Roman"/>
          <w:i/>
          <w:color w:val="000000" w:themeColor="text1"/>
          <w:highlight w:val="cyan"/>
        </w:rPr>
        <w:t>]</w:t>
      </w:r>
      <w:r w:rsidR="004C7D74" w:rsidRPr="00EB306E">
        <w:rPr>
          <w:rFonts w:ascii="Times New Roman" w:hAnsi="Times New Roman"/>
          <w:i/>
          <w:color w:val="00B050"/>
        </w:rPr>
        <w:t xml:space="preserve"> </w:t>
      </w:r>
    </w:p>
    <w:p w14:paraId="3C1F6B6C" w14:textId="65BF5452" w:rsidR="00F666F6" w:rsidRPr="00EB306E"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Cena je určena jako součet cen položek </w:t>
      </w:r>
      <w:r w:rsidR="009024BA" w:rsidRPr="00EB306E">
        <w:rPr>
          <w:rFonts w:ascii="Times New Roman" w:hAnsi="Times New Roman"/>
          <w:sz w:val="22"/>
          <w:szCs w:val="22"/>
        </w:rPr>
        <w:t>uvedených v Položkovém rozpočtu</w:t>
      </w:r>
      <w:r w:rsidRPr="00EB306E">
        <w:rPr>
          <w:rFonts w:ascii="Times New Roman" w:hAnsi="Times New Roman"/>
          <w:sz w:val="22"/>
          <w:szCs w:val="22"/>
        </w:rPr>
        <w:t>, kter</w:t>
      </w:r>
      <w:r w:rsidR="000770F6" w:rsidRPr="00EB306E">
        <w:rPr>
          <w:rFonts w:ascii="Times New Roman" w:hAnsi="Times New Roman"/>
          <w:sz w:val="22"/>
          <w:szCs w:val="22"/>
        </w:rPr>
        <w:t>ý</w:t>
      </w:r>
      <w:r w:rsidRPr="00EB306E">
        <w:rPr>
          <w:rFonts w:ascii="Times New Roman" w:hAnsi="Times New Roman"/>
          <w:sz w:val="22"/>
          <w:szCs w:val="22"/>
        </w:rPr>
        <w:t xml:space="preserve"> </w:t>
      </w:r>
      <w:r w:rsidR="000770F6" w:rsidRPr="00EB306E">
        <w:rPr>
          <w:rFonts w:ascii="Times New Roman" w:hAnsi="Times New Roman"/>
          <w:sz w:val="22"/>
          <w:szCs w:val="22"/>
        </w:rPr>
        <w:t xml:space="preserve">byl </w:t>
      </w:r>
      <w:r w:rsidRPr="00EB306E">
        <w:rPr>
          <w:rFonts w:ascii="Times New Roman" w:hAnsi="Times New Roman"/>
          <w:sz w:val="22"/>
          <w:szCs w:val="22"/>
        </w:rPr>
        <w:t>nedílnou součástí nabídky zhotovitele v</w:t>
      </w:r>
      <w:r w:rsidR="0003791C" w:rsidRPr="00EB306E">
        <w:rPr>
          <w:rFonts w:ascii="Times New Roman" w:hAnsi="Times New Roman"/>
          <w:sz w:val="22"/>
          <w:szCs w:val="22"/>
        </w:rPr>
        <w:t> </w:t>
      </w:r>
      <w:r w:rsidRPr="00EB306E">
        <w:rPr>
          <w:rFonts w:ascii="Times New Roman" w:hAnsi="Times New Roman"/>
          <w:sz w:val="22"/>
          <w:szCs w:val="22"/>
        </w:rPr>
        <w:t>rámci</w:t>
      </w:r>
      <w:r w:rsidR="0003791C" w:rsidRPr="00EB306E">
        <w:rPr>
          <w:rFonts w:ascii="Times New Roman" w:hAnsi="Times New Roman"/>
          <w:sz w:val="22"/>
          <w:szCs w:val="22"/>
        </w:rPr>
        <w:t xml:space="preserve"> </w:t>
      </w:r>
      <w:r w:rsidRPr="00EB306E">
        <w:rPr>
          <w:rFonts w:ascii="Times New Roman" w:hAnsi="Times New Roman"/>
          <w:sz w:val="22"/>
          <w:szCs w:val="22"/>
        </w:rPr>
        <w:t>veřejné zakázky</w:t>
      </w:r>
      <w:r w:rsidR="0003791C" w:rsidRPr="00EB306E">
        <w:rPr>
          <w:rFonts w:ascii="Times New Roman" w:hAnsi="Times New Roman"/>
          <w:sz w:val="22"/>
          <w:szCs w:val="22"/>
        </w:rPr>
        <w:t xml:space="preserve">. </w:t>
      </w:r>
      <w:r w:rsidR="009024BA" w:rsidRPr="00EB306E">
        <w:rPr>
          <w:rFonts w:ascii="Times New Roman" w:hAnsi="Times New Roman"/>
          <w:sz w:val="22"/>
          <w:szCs w:val="22"/>
        </w:rPr>
        <w:t>Položkový rozpočet</w:t>
      </w:r>
      <w:r w:rsidR="00B773F8" w:rsidRPr="00EB306E">
        <w:rPr>
          <w:rFonts w:ascii="Times New Roman" w:hAnsi="Times New Roman"/>
          <w:sz w:val="22"/>
          <w:szCs w:val="22"/>
        </w:rPr>
        <w:t xml:space="preserve"> </w:t>
      </w:r>
      <w:r w:rsidRPr="00EB306E">
        <w:rPr>
          <w:rFonts w:ascii="Times New Roman" w:hAnsi="Times New Roman"/>
          <w:sz w:val="22"/>
          <w:szCs w:val="22"/>
        </w:rPr>
        <w:t xml:space="preserve">tvoří Přílohu č. </w:t>
      </w:r>
      <w:r w:rsidR="00881226" w:rsidRPr="00EB306E">
        <w:rPr>
          <w:rFonts w:ascii="Times New Roman" w:hAnsi="Times New Roman"/>
          <w:sz w:val="22"/>
          <w:szCs w:val="22"/>
        </w:rPr>
        <w:t xml:space="preserve">1 </w:t>
      </w:r>
      <w:r w:rsidRPr="00EB306E">
        <w:rPr>
          <w:rFonts w:ascii="Times New Roman" w:hAnsi="Times New Roman"/>
          <w:sz w:val="22"/>
          <w:szCs w:val="22"/>
        </w:rPr>
        <w:t>této smlouvy.</w:t>
      </w:r>
    </w:p>
    <w:p w14:paraId="1ADAEF1B" w14:textId="509DC5DD"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Poskytovaný předmět </w:t>
      </w:r>
      <w:r w:rsidR="00615A2B" w:rsidRPr="00EB306E">
        <w:rPr>
          <w:rFonts w:ascii="Times New Roman" w:hAnsi="Times New Roman"/>
          <w:sz w:val="22"/>
          <w:szCs w:val="22"/>
        </w:rPr>
        <w:t>Díla</w:t>
      </w:r>
      <w:r w:rsidRPr="00EB306E">
        <w:rPr>
          <w:rFonts w:ascii="Times New Roman" w:hAnsi="Times New Roman"/>
          <w:sz w:val="22"/>
          <w:szCs w:val="22"/>
        </w:rPr>
        <w:t xml:space="preserve"> je zařazen do číselného kódu klasifikace produkce CZ CPA 42, to znamená, že plnění podléhá režimu přenesení daňové povinnosti dle § 92e zákona č. 235/2004 Sb., o dani z přidané hodnoty (dále jen </w:t>
      </w:r>
      <w:r w:rsidR="00615A2B" w:rsidRPr="00EB306E">
        <w:rPr>
          <w:rFonts w:ascii="Times New Roman" w:hAnsi="Times New Roman"/>
          <w:sz w:val="22"/>
          <w:szCs w:val="22"/>
        </w:rPr>
        <w:t>„</w:t>
      </w:r>
      <w:r w:rsidR="001A4E11" w:rsidRPr="00EB306E">
        <w:rPr>
          <w:rFonts w:ascii="Times New Roman" w:hAnsi="Times New Roman"/>
          <w:b/>
          <w:i/>
          <w:sz w:val="22"/>
          <w:szCs w:val="22"/>
        </w:rPr>
        <w:t>zákon o DPH</w:t>
      </w:r>
      <w:r w:rsidR="00615A2B" w:rsidRPr="00EB306E">
        <w:rPr>
          <w:rFonts w:ascii="Times New Roman" w:hAnsi="Times New Roman"/>
          <w:sz w:val="22"/>
          <w:szCs w:val="22"/>
        </w:rPr>
        <w:t>“</w:t>
      </w:r>
      <w:r w:rsidRPr="00EB306E">
        <w:rPr>
          <w:rFonts w:ascii="Times New Roman" w:hAnsi="Times New Roman"/>
          <w:sz w:val="22"/>
          <w:szCs w:val="22"/>
        </w:rPr>
        <w:t xml:space="preserve">) v platném znění. </w:t>
      </w:r>
      <w:r w:rsidR="00334723" w:rsidRPr="00EB306E">
        <w:rPr>
          <w:rFonts w:ascii="Times New Roman" w:hAnsi="Times New Roman"/>
          <w:sz w:val="22"/>
          <w:szCs w:val="22"/>
        </w:rPr>
        <w:t>Zhotovitel bude fakturovat bez daně z přidané hodnoty, daň je povinen přiznat a zaplatit objednatel. Faktura bude mít náležitosti dle § 29 odst. 1 písm. a) až k) a dle § 29 odst. 2, písm. c) zákona</w:t>
      </w:r>
      <w:r w:rsidRPr="00EB306E">
        <w:rPr>
          <w:rFonts w:ascii="Times New Roman" w:hAnsi="Times New Roman"/>
          <w:sz w:val="22"/>
          <w:szCs w:val="22"/>
        </w:rPr>
        <w:t xml:space="preserve"> o DPH.</w:t>
      </w:r>
    </w:p>
    <w:p w14:paraId="5D1EE9DC" w14:textId="0E257EDE" w:rsidR="0003791C"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Výši sjednané ceny </w:t>
      </w:r>
      <w:r w:rsidR="009217B9" w:rsidRPr="00EB306E">
        <w:rPr>
          <w:rFonts w:ascii="Times New Roman" w:hAnsi="Times New Roman"/>
          <w:sz w:val="22"/>
          <w:szCs w:val="22"/>
        </w:rPr>
        <w:t xml:space="preserve">Díla dle bodu </w:t>
      </w:r>
      <w:r w:rsidR="007848E4" w:rsidRPr="00EB306E">
        <w:rPr>
          <w:rFonts w:ascii="Times New Roman" w:hAnsi="Times New Roman"/>
          <w:sz w:val="22"/>
          <w:szCs w:val="22"/>
        </w:rPr>
        <w:t>6</w:t>
      </w:r>
      <w:r w:rsidR="009217B9" w:rsidRPr="00EB306E">
        <w:rPr>
          <w:rFonts w:ascii="Times New Roman" w:hAnsi="Times New Roman"/>
          <w:sz w:val="22"/>
          <w:szCs w:val="22"/>
        </w:rPr>
        <w:t>.1</w:t>
      </w:r>
      <w:r w:rsidR="00615A2B" w:rsidRPr="00EB306E">
        <w:rPr>
          <w:rFonts w:ascii="Times New Roman" w:hAnsi="Times New Roman"/>
          <w:sz w:val="22"/>
          <w:szCs w:val="22"/>
        </w:rPr>
        <w:t xml:space="preserve"> této smlouvy </w:t>
      </w:r>
      <w:r w:rsidRPr="00EB306E">
        <w:rPr>
          <w:rFonts w:ascii="Times New Roman" w:hAnsi="Times New Roman"/>
          <w:sz w:val="22"/>
          <w:szCs w:val="22"/>
        </w:rPr>
        <w:t xml:space="preserve">lze překročit pouze </w:t>
      </w:r>
      <w:r w:rsidR="00FD45F8" w:rsidRPr="00EB306E">
        <w:rPr>
          <w:rFonts w:ascii="Times New Roman" w:hAnsi="Times New Roman"/>
          <w:sz w:val="22"/>
          <w:szCs w:val="22"/>
        </w:rPr>
        <w:t xml:space="preserve">na základě dohody obou smluvních stran formou písemného dodatku k této smlouvě, a to pouze </w:t>
      </w:r>
      <w:r w:rsidRPr="00EB306E">
        <w:rPr>
          <w:rFonts w:ascii="Times New Roman" w:hAnsi="Times New Roman"/>
          <w:sz w:val="22"/>
          <w:szCs w:val="22"/>
        </w:rPr>
        <w:t>v</w:t>
      </w:r>
      <w:r w:rsidR="00881226" w:rsidRPr="00EB306E">
        <w:rPr>
          <w:rFonts w:ascii="Times New Roman" w:hAnsi="Times New Roman"/>
          <w:sz w:val="22"/>
          <w:szCs w:val="22"/>
        </w:rPr>
        <w:t> </w:t>
      </w:r>
      <w:r w:rsidRPr="00EB306E">
        <w:rPr>
          <w:rFonts w:ascii="Times New Roman" w:hAnsi="Times New Roman"/>
          <w:sz w:val="22"/>
          <w:szCs w:val="22"/>
        </w:rPr>
        <w:t>případě</w:t>
      </w:r>
      <w:r w:rsidR="00881226" w:rsidRPr="00EB306E">
        <w:rPr>
          <w:rFonts w:ascii="Times New Roman" w:hAnsi="Times New Roman"/>
          <w:sz w:val="22"/>
          <w:szCs w:val="22"/>
        </w:rPr>
        <w:t xml:space="preserve"> </w:t>
      </w:r>
      <w:r w:rsidR="000D3362" w:rsidRPr="00EB306E">
        <w:rPr>
          <w:rFonts w:ascii="Times New Roman" w:hAnsi="Times New Roman"/>
          <w:sz w:val="22"/>
          <w:szCs w:val="22"/>
        </w:rPr>
        <w:t>s</w:t>
      </w:r>
      <w:r w:rsidR="0003791C" w:rsidRPr="00EB306E">
        <w:rPr>
          <w:rFonts w:ascii="Times New Roman" w:hAnsi="Times New Roman"/>
          <w:sz w:val="22"/>
          <w:szCs w:val="22"/>
        </w:rPr>
        <w:t xml:space="preserve">mluvními stranami sjednaných </w:t>
      </w:r>
      <w:r w:rsidR="004A6564" w:rsidRPr="00EB306E">
        <w:rPr>
          <w:rFonts w:ascii="Times New Roman" w:hAnsi="Times New Roman"/>
          <w:sz w:val="22"/>
          <w:szCs w:val="22"/>
        </w:rPr>
        <w:t>V</w:t>
      </w:r>
      <w:r w:rsidR="0003791C" w:rsidRPr="00EB306E">
        <w:rPr>
          <w:rFonts w:ascii="Times New Roman" w:hAnsi="Times New Roman"/>
          <w:sz w:val="22"/>
          <w:szCs w:val="22"/>
        </w:rPr>
        <w:t>íceprací za podmínek výše uvedených</w:t>
      </w:r>
      <w:r w:rsidR="00881226" w:rsidRPr="00EB306E">
        <w:rPr>
          <w:rFonts w:ascii="Times New Roman" w:hAnsi="Times New Roman"/>
          <w:sz w:val="22"/>
          <w:szCs w:val="22"/>
        </w:rPr>
        <w:t xml:space="preserve">. Na zaplacení </w:t>
      </w:r>
      <w:r w:rsidR="004A6564" w:rsidRPr="00EB306E">
        <w:rPr>
          <w:rFonts w:ascii="Times New Roman" w:hAnsi="Times New Roman"/>
          <w:sz w:val="22"/>
          <w:szCs w:val="22"/>
        </w:rPr>
        <w:t>V</w:t>
      </w:r>
      <w:r w:rsidR="00881226" w:rsidRPr="00EB306E">
        <w:rPr>
          <w:rFonts w:ascii="Times New Roman" w:hAnsi="Times New Roman"/>
          <w:sz w:val="22"/>
          <w:szCs w:val="22"/>
        </w:rPr>
        <w:t>ícepr</w:t>
      </w:r>
      <w:r w:rsidR="00F24589" w:rsidRPr="00EB306E">
        <w:rPr>
          <w:rFonts w:ascii="Times New Roman" w:hAnsi="Times New Roman"/>
          <w:sz w:val="22"/>
          <w:szCs w:val="22"/>
        </w:rPr>
        <w:t>a</w:t>
      </w:r>
      <w:r w:rsidR="00881226" w:rsidRPr="00EB306E">
        <w:rPr>
          <w:rFonts w:ascii="Times New Roman" w:hAnsi="Times New Roman"/>
          <w:sz w:val="22"/>
          <w:szCs w:val="22"/>
        </w:rPr>
        <w:t xml:space="preserve">cí provedených bez uzavření písemného dodatku nemá zhotovitel nárok. </w:t>
      </w:r>
    </w:p>
    <w:p w14:paraId="18E69DD4" w14:textId="24B7C277" w:rsidR="00881226" w:rsidRPr="00EB306E" w:rsidRDefault="00881226" w:rsidP="00962D18">
      <w:pPr>
        <w:pStyle w:val="odrka"/>
        <w:tabs>
          <w:tab w:val="clear" w:pos="1560"/>
          <w:tab w:val="left" w:pos="2410"/>
        </w:tabs>
        <w:spacing w:before="120"/>
        <w:ind w:left="709" w:firstLine="0"/>
        <w:jc w:val="both"/>
      </w:pPr>
      <w:r w:rsidRPr="00EB306E">
        <w:t xml:space="preserve">Cena </w:t>
      </w:r>
      <w:r w:rsidR="004A6564" w:rsidRPr="00EB306E">
        <w:t>V</w:t>
      </w:r>
      <w:r w:rsidRPr="00EB306E">
        <w:t>íceprací</w:t>
      </w:r>
      <w:r w:rsidR="007F32BB" w:rsidRPr="00EB306E">
        <w:t xml:space="preserve"> v rámci položek a nákladů uvedených v Příloze č. 1 této smlouvy</w:t>
      </w:r>
      <w:r w:rsidRPr="00EB306E">
        <w:t xml:space="preserve"> bude účtována podle odpovídajících jednotkových cen položek a náklad</w:t>
      </w:r>
      <w:r w:rsidR="00A637BD" w:rsidRPr="00EB306E">
        <w:t>ů</w:t>
      </w:r>
      <w:r w:rsidRPr="00EB306E">
        <w:t xml:space="preserve"> dle Přílohy č. 1 této smlouvy, nebo dle </w:t>
      </w:r>
      <w:r w:rsidR="007F32BB" w:rsidRPr="00EB306E">
        <w:t xml:space="preserve">příslušného </w:t>
      </w:r>
      <w:r w:rsidRPr="00EB306E">
        <w:t xml:space="preserve">ceníku </w:t>
      </w:r>
      <w:r w:rsidR="007F32BB" w:rsidRPr="00EB306E">
        <w:t>(</w:t>
      </w:r>
      <w:r w:rsidRPr="00EB306E">
        <w:t>URS</w:t>
      </w:r>
      <w:r w:rsidR="007F32BB" w:rsidRPr="00EB306E">
        <w:t>)</w:t>
      </w:r>
      <w:r w:rsidRPr="00EB306E">
        <w:t xml:space="preserve"> v aktuální cenové soustavě, podle toho, která z těchto částek bude nižší</w:t>
      </w:r>
      <w:r w:rsidR="007F32BB" w:rsidRPr="00EB306E">
        <w:t>. Cena Víceprací</w:t>
      </w:r>
      <w:r w:rsidRPr="00EB306E">
        <w:t xml:space="preserve"> v </w:t>
      </w:r>
      <w:r w:rsidR="007F32BB" w:rsidRPr="00EB306E">
        <w:t>rámci položek a nákladů neuvedených v Příloze č. 1 této smlouvy bude účtována podle ceníku URS v</w:t>
      </w:r>
      <w:r w:rsidR="00737B46" w:rsidRPr="00EB306E">
        <w:t> </w:t>
      </w:r>
      <w:r w:rsidR="007F32BB" w:rsidRPr="00EB306E">
        <w:t xml:space="preserve">aktuální cenové soustavě. V </w:t>
      </w:r>
      <w:r w:rsidRPr="00EB306E">
        <w:t xml:space="preserve">případech, kdy položky </w:t>
      </w:r>
      <w:r w:rsidR="004A6564" w:rsidRPr="00EB306E">
        <w:t>V</w:t>
      </w:r>
      <w:r w:rsidRPr="00EB306E">
        <w:t>íceprací nelze ocenit žádným z těchto způsobů, doloží zhotovitel individuální transparentní kalkulaci jednotkové ceny a výsledná jednotková cena pak bude stanovena na základě dohody objednatele a zhotovitele. Objednatel je v tomto případě oprávněn ověřit přiměřenost jednotkové ceny nezávislým subjektem.</w:t>
      </w:r>
      <w:r w:rsidR="007F32BB" w:rsidRPr="00EB306E">
        <w:t xml:space="preserve"> Ke každému dodatečnému požadavku bude vypracován změnový list dle příslušného vzoru objednatele. </w:t>
      </w:r>
    </w:p>
    <w:p w14:paraId="6522ECB8" w14:textId="4F80C71D" w:rsidR="00F666F6" w:rsidRPr="00EB306E"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Není-li v této smlouvě uvedeno výslovně jinak, c</w:t>
      </w:r>
      <w:r w:rsidR="00F666F6" w:rsidRPr="00EB306E">
        <w:rPr>
          <w:rFonts w:ascii="Times New Roman" w:hAnsi="Times New Roman"/>
          <w:sz w:val="22"/>
          <w:szCs w:val="22"/>
        </w:rPr>
        <w:t xml:space="preserve">ena </w:t>
      </w:r>
      <w:r w:rsidR="00615A2B" w:rsidRPr="00EB306E">
        <w:rPr>
          <w:rFonts w:ascii="Times New Roman" w:hAnsi="Times New Roman"/>
          <w:sz w:val="22"/>
          <w:szCs w:val="22"/>
        </w:rPr>
        <w:t xml:space="preserve">Díla </w:t>
      </w:r>
      <w:r w:rsidR="00F666F6" w:rsidRPr="00EB306E">
        <w:rPr>
          <w:rFonts w:ascii="Times New Roman" w:hAnsi="Times New Roman"/>
          <w:sz w:val="22"/>
          <w:szCs w:val="22"/>
        </w:rPr>
        <w:t xml:space="preserve">obsahuje i případné zvýšené náklady spojené s vývojem cen vstupních nákladů, a to až do doby </w:t>
      </w:r>
      <w:r w:rsidR="00615A2B" w:rsidRPr="00EB306E">
        <w:rPr>
          <w:rFonts w:ascii="Times New Roman" w:hAnsi="Times New Roman"/>
          <w:sz w:val="22"/>
          <w:szCs w:val="22"/>
        </w:rPr>
        <w:t>předání D</w:t>
      </w:r>
      <w:r w:rsidR="00F666F6" w:rsidRPr="00EB306E">
        <w:rPr>
          <w:rFonts w:ascii="Times New Roman" w:hAnsi="Times New Roman"/>
          <w:sz w:val="22"/>
          <w:szCs w:val="22"/>
        </w:rPr>
        <w:t>íla</w:t>
      </w:r>
      <w:r w:rsidR="00615A2B" w:rsidRPr="00EB306E">
        <w:rPr>
          <w:rFonts w:ascii="Times New Roman" w:hAnsi="Times New Roman"/>
          <w:sz w:val="22"/>
          <w:szCs w:val="22"/>
        </w:rPr>
        <w:t xml:space="preserve"> bez vad a nedodělků</w:t>
      </w:r>
      <w:r w:rsidR="00F666F6" w:rsidRPr="00EB306E">
        <w:rPr>
          <w:rFonts w:ascii="Times New Roman" w:hAnsi="Times New Roman"/>
          <w:sz w:val="22"/>
          <w:szCs w:val="22"/>
        </w:rPr>
        <w:t xml:space="preserve">. </w:t>
      </w:r>
    </w:p>
    <w:p w14:paraId="13255B14" w14:textId="48AE8759" w:rsidR="00ED3DAD" w:rsidRPr="00EB306E" w:rsidRDefault="003D7918"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 xml:space="preserve">Zhotovitel prohlašuje, že v uvedené ceně </w:t>
      </w:r>
      <w:r w:rsidR="00615A2B" w:rsidRPr="00EB306E">
        <w:rPr>
          <w:rFonts w:ascii="Times New Roman" w:hAnsi="Times New Roman"/>
        </w:rPr>
        <w:t xml:space="preserve">Díla </w:t>
      </w:r>
      <w:r w:rsidRPr="00EB306E">
        <w:rPr>
          <w:rFonts w:ascii="Times New Roman" w:hAnsi="Times New Roman"/>
        </w:rPr>
        <w:t>jsou zahrnuty veškeré dodávky, výkony, náklady a nákladové faktory všeho druhu vztahující se k </w:t>
      </w:r>
      <w:r w:rsidR="00963488" w:rsidRPr="00EB306E">
        <w:rPr>
          <w:rFonts w:ascii="Times New Roman" w:hAnsi="Times New Roman"/>
        </w:rPr>
        <w:t xml:space="preserve">provedení </w:t>
      </w:r>
      <w:r w:rsidR="00615A2B" w:rsidRPr="00EB306E">
        <w:rPr>
          <w:rFonts w:ascii="Times New Roman" w:hAnsi="Times New Roman"/>
        </w:rPr>
        <w:t>D</w:t>
      </w:r>
      <w:r w:rsidRPr="00EB306E">
        <w:rPr>
          <w:rFonts w:ascii="Times New Roman" w:hAnsi="Times New Roman"/>
        </w:rPr>
        <w:t xml:space="preserve">íla (např. náklady na provedení zkoušek a revizí určeného technického zařízení, náklady na </w:t>
      </w:r>
      <w:r w:rsidR="0030472E" w:rsidRPr="00EB306E">
        <w:rPr>
          <w:rFonts w:ascii="Times New Roman" w:hAnsi="Times New Roman"/>
        </w:rPr>
        <w:t xml:space="preserve">vybudování, </w:t>
      </w:r>
      <w:r w:rsidRPr="00EB306E">
        <w:rPr>
          <w:rFonts w:ascii="Times New Roman" w:hAnsi="Times New Roman"/>
        </w:rPr>
        <w:t xml:space="preserve">zajištění </w:t>
      </w:r>
      <w:r w:rsidR="0030472E" w:rsidRPr="00EB306E">
        <w:rPr>
          <w:rFonts w:ascii="Times New Roman" w:hAnsi="Times New Roman"/>
        </w:rPr>
        <w:t>a demontáž zařízení</w:t>
      </w:r>
      <w:r w:rsidRPr="00EB306E">
        <w:rPr>
          <w:rFonts w:ascii="Times New Roman" w:hAnsi="Times New Roman"/>
        </w:rPr>
        <w:t xml:space="preserve"> staveniště, skládkovné, atd.), které zhotoviteli vzniknou při realizaci </w:t>
      </w:r>
      <w:r w:rsidR="00615A2B" w:rsidRPr="00EB306E">
        <w:rPr>
          <w:rFonts w:ascii="Times New Roman" w:hAnsi="Times New Roman"/>
        </w:rPr>
        <w:t>D</w:t>
      </w:r>
      <w:r w:rsidRPr="00EB306E">
        <w:rPr>
          <w:rFonts w:ascii="Times New Roman" w:hAnsi="Times New Roman"/>
        </w:rPr>
        <w:t xml:space="preserve">íla až do doby předání </w:t>
      </w:r>
      <w:r w:rsidR="00615A2B" w:rsidRPr="00EB306E">
        <w:rPr>
          <w:rFonts w:ascii="Times New Roman" w:hAnsi="Times New Roman"/>
        </w:rPr>
        <w:t>D</w:t>
      </w:r>
      <w:r w:rsidR="001A4E11" w:rsidRPr="00EB306E">
        <w:rPr>
          <w:rFonts w:ascii="Times New Roman" w:hAnsi="Times New Roman"/>
        </w:rPr>
        <w:t>íla</w:t>
      </w:r>
      <w:r w:rsidR="00601B71" w:rsidRPr="00EB306E">
        <w:rPr>
          <w:rFonts w:ascii="Times New Roman" w:hAnsi="Times New Roman"/>
        </w:rPr>
        <w:t>,</w:t>
      </w:r>
      <w:r w:rsidR="001A4E11" w:rsidRPr="00EB306E">
        <w:rPr>
          <w:rFonts w:ascii="Times New Roman" w:hAnsi="Times New Roman"/>
        </w:rPr>
        <w:t xml:space="preserve"> a to se zahrnutím všech vedlejších činností nutných pro funkčnost zhotoveného Díla (včetně koordinace mezi jednotlivými profesemi a jejich návaznost</w:t>
      </w:r>
      <w:r w:rsidR="00E628BB" w:rsidRPr="00EB306E">
        <w:rPr>
          <w:rFonts w:ascii="Times New Roman" w:hAnsi="Times New Roman"/>
        </w:rPr>
        <w:t>í</w:t>
      </w:r>
      <w:r w:rsidR="001A4E11" w:rsidRPr="00EB306E">
        <w:rPr>
          <w:rFonts w:ascii="Times New Roman" w:hAnsi="Times New Roman"/>
        </w:rPr>
        <w:t xml:space="preserve">). </w:t>
      </w:r>
    </w:p>
    <w:p w14:paraId="6A8B2A29" w14:textId="77777777" w:rsidR="00A75F0C" w:rsidRPr="00EB306E" w:rsidRDefault="00A75F0C" w:rsidP="00D1057D">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nevylučuje využití ust. § 2620 odst. 2 a § 1765 odst. 1 občanského zákoníku, nicméně pro vyloučení pochybností se sjednává, že zhotovitel není za žádných okolností oprávněn s ohledem na uplatnění svého práva dle citovaných ustanovení odložit plnění (tj. pozastavit práce na Díle).</w:t>
      </w:r>
    </w:p>
    <w:p w14:paraId="19F72428" w14:textId="77777777" w:rsidR="001D73AE" w:rsidRPr="00EB306E"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Platební podmínky</w:t>
      </w:r>
    </w:p>
    <w:p w14:paraId="16324B85" w14:textId="70BCF59C" w:rsidR="00C5417F"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w:t>
      </w:r>
      <w:r w:rsidR="00F666F6" w:rsidRPr="00EB306E">
        <w:rPr>
          <w:rFonts w:ascii="Times New Roman" w:hAnsi="Times New Roman"/>
          <w:sz w:val="22"/>
          <w:szCs w:val="22"/>
        </w:rPr>
        <w:t>en</w:t>
      </w:r>
      <w:r w:rsidRPr="00EB306E">
        <w:rPr>
          <w:rFonts w:ascii="Times New Roman" w:hAnsi="Times New Roman"/>
          <w:sz w:val="22"/>
          <w:szCs w:val="22"/>
        </w:rPr>
        <w:t>u</w:t>
      </w:r>
      <w:r w:rsidR="00F666F6" w:rsidRPr="00EB306E">
        <w:rPr>
          <w:rFonts w:ascii="Times New Roman" w:hAnsi="Times New Roman"/>
          <w:sz w:val="22"/>
          <w:szCs w:val="22"/>
        </w:rPr>
        <w:t xml:space="preserve"> </w:t>
      </w:r>
      <w:r w:rsidRPr="00EB306E">
        <w:rPr>
          <w:rFonts w:ascii="Times New Roman" w:hAnsi="Times New Roman"/>
          <w:sz w:val="22"/>
          <w:szCs w:val="22"/>
        </w:rPr>
        <w:t xml:space="preserve">Díla bude </w:t>
      </w:r>
      <w:r w:rsidR="00F666F6" w:rsidRPr="00EB306E">
        <w:rPr>
          <w:rFonts w:ascii="Times New Roman" w:hAnsi="Times New Roman"/>
          <w:sz w:val="22"/>
          <w:szCs w:val="22"/>
        </w:rPr>
        <w:t>objednatel</w:t>
      </w:r>
      <w:r w:rsidRPr="00EB306E">
        <w:rPr>
          <w:rFonts w:ascii="Times New Roman" w:hAnsi="Times New Roman"/>
          <w:sz w:val="22"/>
          <w:szCs w:val="22"/>
        </w:rPr>
        <w:t xml:space="preserve"> hradit měsíčně, a to</w:t>
      </w:r>
      <w:r w:rsidR="00F666F6" w:rsidRPr="00EB306E">
        <w:rPr>
          <w:rFonts w:ascii="Times New Roman" w:hAnsi="Times New Roman"/>
          <w:sz w:val="22"/>
          <w:szCs w:val="22"/>
        </w:rPr>
        <w:t xml:space="preserve"> na základě faktur (daňových dokladů) vystavených zhotovitelem vždy do 15 dnů ode dne uskutečnění zdanitelného plnění. </w:t>
      </w:r>
      <w:r w:rsidR="00F7183B" w:rsidRPr="00EB306E">
        <w:rPr>
          <w:rFonts w:ascii="Times New Roman" w:hAnsi="Times New Roman"/>
          <w:sz w:val="22"/>
          <w:szCs w:val="22"/>
        </w:rPr>
        <w:t xml:space="preserve">Po podpisu Předávacího protokolu vystaví zhotovitel konečnou fakturu na celkovou cenu Díla, která bude zohledňovat doposud </w:t>
      </w:r>
      <w:r w:rsidR="0060305C" w:rsidRPr="00EB306E">
        <w:rPr>
          <w:rFonts w:ascii="Times New Roman" w:hAnsi="Times New Roman"/>
          <w:sz w:val="22"/>
          <w:szCs w:val="22"/>
        </w:rPr>
        <w:t xml:space="preserve">provedené </w:t>
      </w:r>
      <w:r w:rsidR="00F7183B" w:rsidRPr="00EB306E">
        <w:rPr>
          <w:rFonts w:ascii="Times New Roman" w:hAnsi="Times New Roman"/>
          <w:sz w:val="22"/>
          <w:szCs w:val="22"/>
        </w:rPr>
        <w:t xml:space="preserve">měsíční </w:t>
      </w:r>
      <w:r w:rsidR="0060305C" w:rsidRPr="00EB306E">
        <w:rPr>
          <w:rFonts w:ascii="Times New Roman" w:hAnsi="Times New Roman"/>
          <w:sz w:val="22"/>
          <w:szCs w:val="22"/>
        </w:rPr>
        <w:t xml:space="preserve">fakturace </w:t>
      </w:r>
      <w:r w:rsidR="00F7183B" w:rsidRPr="00EB306E">
        <w:rPr>
          <w:rFonts w:ascii="Times New Roman" w:hAnsi="Times New Roman"/>
          <w:sz w:val="22"/>
          <w:szCs w:val="22"/>
        </w:rPr>
        <w:t>zhotovitele.</w:t>
      </w:r>
    </w:p>
    <w:p w14:paraId="6E69CF4C" w14:textId="26464CE0" w:rsidR="00F666F6"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 xml:space="preserve">Dnem uskutečnění zdanitelného plnění je poslední kalendářní den příslušného měsíce a v případě </w:t>
      </w:r>
      <w:r w:rsidR="00C5417F" w:rsidRPr="00EB306E">
        <w:rPr>
          <w:rFonts w:ascii="Times New Roman" w:hAnsi="Times New Roman"/>
          <w:sz w:val="22"/>
          <w:szCs w:val="22"/>
        </w:rPr>
        <w:t xml:space="preserve">konečné faktury vystavené po </w:t>
      </w:r>
      <w:r w:rsidRPr="00EB306E">
        <w:rPr>
          <w:rFonts w:ascii="Times New Roman" w:hAnsi="Times New Roman"/>
          <w:sz w:val="22"/>
          <w:szCs w:val="22"/>
        </w:rPr>
        <w:t xml:space="preserve">dokončení </w:t>
      </w:r>
      <w:r w:rsidR="00C5417F" w:rsidRPr="00EB306E">
        <w:rPr>
          <w:rFonts w:ascii="Times New Roman" w:hAnsi="Times New Roman"/>
          <w:sz w:val="22"/>
          <w:szCs w:val="22"/>
        </w:rPr>
        <w:t xml:space="preserve">a předání a převzetí </w:t>
      </w:r>
      <w:r w:rsidRPr="00EB306E">
        <w:rPr>
          <w:rFonts w:ascii="Times New Roman" w:hAnsi="Times New Roman"/>
          <w:sz w:val="22"/>
          <w:szCs w:val="22"/>
        </w:rPr>
        <w:t>Díla</w:t>
      </w:r>
      <w:r w:rsidR="00C5417F" w:rsidRPr="00EB306E">
        <w:rPr>
          <w:rFonts w:ascii="Times New Roman" w:hAnsi="Times New Roman"/>
          <w:sz w:val="22"/>
          <w:szCs w:val="22"/>
        </w:rPr>
        <w:t>,</w:t>
      </w:r>
      <w:r w:rsidRPr="00EB306E">
        <w:rPr>
          <w:rFonts w:ascii="Times New Roman" w:hAnsi="Times New Roman"/>
          <w:sz w:val="22"/>
          <w:szCs w:val="22"/>
        </w:rPr>
        <w:t xml:space="preserve"> den předání a převzetí Díla na základě </w:t>
      </w:r>
      <w:r w:rsidR="007D1424" w:rsidRPr="00EB306E">
        <w:rPr>
          <w:rFonts w:ascii="Times New Roman" w:hAnsi="Times New Roman"/>
          <w:sz w:val="22"/>
          <w:szCs w:val="22"/>
        </w:rPr>
        <w:t>Předávacího protokolu</w:t>
      </w:r>
      <w:r w:rsidRPr="00EB306E">
        <w:rPr>
          <w:rFonts w:ascii="Times New Roman" w:hAnsi="Times New Roman"/>
          <w:sz w:val="22"/>
          <w:szCs w:val="22"/>
        </w:rPr>
        <w:t xml:space="preserve">. </w:t>
      </w:r>
      <w:r w:rsidR="00F666F6" w:rsidRPr="00EB306E">
        <w:rPr>
          <w:rFonts w:ascii="Times New Roman" w:hAnsi="Times New Roman"/>
          <w:sz w:val="22"/>
          <w:szCs w:val="22"/>
        </w:rPr>
        <w:t xml:space="preserve">Faktury budou vystaveny na základě v daném měsíci provedených vzájemně odsouhlasených </w:t>
      </w:r>
      <w:r w:rsidRPr="00EB306E">
        <w:rPr>
          <w:rFonts w:ascii="Times New Roman" w:hAnsi="Times New Roman"/>
          <w:sz w:val="22"/>
          <w:szCs w:val="22"/>
        </w:rPr>
        <w:t>a oběma smluvními stranami podepsaných soupisů provedených prací</w:t>
      </w:r>
      <w:r w:rsidR="00F666F6" w:rsidRPr="00EB306E">
        <w:rPr>
          <w:rFonts w:ascii="Times New Roman" w:hAnsi="Times New Roman"/>
          <w:sz w:val="22"/>
          <w:szCs w:val="22"/>
        </w:rPr>
        <w:t>. Nedílnou součástí jednotlivých faktur bude kopie příslušného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oběma smluvními stranami potvrzeného</w:t>
      </w:r>
      <w:r w:rsidRPr="00EB306E">
        <w:rPr>
          <w:rFonts w:ascii="Times New Roman" w:hAnsi="Times New Roman"/>
          <w:sz w:val="22"/>
          <w:szCs w:val="22"/>
        </w:rPr>
        <w:t xml:space="preserve"> a podepsaného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w:t>
      </w:r>
      <w:r w:rsidRPr="00EB306E">
        <w:rPr>
          <w:rFonts w:ascii="Times New Roman" w:hAnsi="Times New Roman"/>
          <w:sz w:val="22"/>
          <w:szCs w:val="22"/>
        </w:rPr>
        <w:t>s</w:t>
      </w:r>
      <w:r w:rsidR="00F666F6" w:rsidRPr="00EB306E">
        <w:rPr>
          <w:rFonts w:ascii="Times New Roman" w:hAnsi="Times New Roman"/>
          <w:sz w:val="22"/>
          <w:szCs w:val="22"/>
        </w:rPr>
        <w:t xml:space="preserve">oupisu provedených prací </w:t>
      </w:r>
      <w:r w:rsidRPr="00EB306E">
        <w:rPr>
          <w:rFonts w:ascii="Times New Roman" w:hAnsi="Times New Roman"/>
          <w:sz w:val="22"/>
          <w:szCs w:val="22"/>
        </w:rPr>
        <w:t xml:space="preserve">v daném měsíci </w:t>
      </w:r>
      <w:r w:rsidR="00F666F6" w:rsidRPr="00EB306E">
        <w:rPr>
          <w:rFonts w:ascii="Times New Roman" w:hAnsi="Times New Roman"/>
          <w:sz w:val="22"/>
          <w:szCs w:val="22"/>
        </w:rPr>
        <w:t xml:space="preserve">a u </w:t>
      </w:r>
      <w:r w:rsidR="00C5417F" w:rsidRPr="00EB306E">
        <w:rPr>
          <w:rFonts w:ascii="Times New Roman" w:hAnsi="Times New Roman"/>
          <w:sz w:val="22"/>
          <w:szCs w:val="22"/>
        </w:rPr>
        <w:t xml:space="preserve">konečné </w:t>
      </w:r>
      <w:r w:rsidR="00F666F6" w:rsidRPr="00EB306E">
        <w:rPr>
          <w:rFonts w:ascii="Times New Roman" w:hAnsi="Times New Roman"/>
          <w:sz w:val="22"/>
          <w:szCs w:val="22"/>
        </w:rPr>
        <w:t xml:space="preserve">faktury navíc kopie oběma smluvními stranami </w:t>
      </w:r>
      <w:r w:rsidRPr="00EB306E">
        <w:rPr>
          <w:rFonts w:ascii="Times New Roman" w:hAnsi="Times New Roman"/>
          <w:sz w:val="22"/>
          <w:szCs w:val="22"/>
        </w:rPr>
        <w:t xml:space="preserve">podepsaného </w:t>
      </w:r>
      <w:r w:rsidR="007D1424" w:rsidRPr="00EB306E">
        <w:rPr>
          <w:rFonts w:ascii="Times New Roman" w:hAnsi="Times New Roman"/>
          <w:sz w:val="22"/>
          <w:szCs w:val="22"/>
        </w:rPr>
        <w:t xml:space="preserve">Předávacího </w:t>
      </w:r>
      <w:r w:rsidR="007E30CA" w:rsidRPr="00EB306E">
        <w:rPr>
          <w:rFonts w:ascii="Times New Roman" w:hAnsi="Times New Roman"/>
          <w:sz w:val="22"/>
          <w:szCs w:val="22"/>
        </w:rPr>
        <w:t>protokolu</w:t>
      </w:r>
      <w:r w:rsidR="00F666F6" w:rsidRPr="00EB306E">
        <w:rPr>
          <w:rFonts w:ascii="Times New Roman" w:hAnsi="Times New Roman"/>
          <w:sz w:val="22"/>
          <w:szCs w:val="22"/>
        </w:rPr>
        <w:t>.</w:t>
      </w:r>
      <w:r w:rsidR="00881226" w:rsidRPr="00EB306E">
        <w:rPr>
          <w:rFonts w:ascii="Times New Roman" w:hAnsi="Times New Roman"/>
          <w:sz w:val="22"/>
          <w:szCs w:val="22"/>
        </w:rPr>
        <w:t xml:space="preserve"> Vícepráce budou fakturovány po odsouhlasení Změnového listu a uzavření příslušného smluvního dodatku.</w:t>
      </w:r>
    </w:p>
    <w:p w14:paraId="6C428FD7" w14:textId="6FA7458F" w:rsidR="001A4E11" w:rsidRPr="00EB306E"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U každého daňového dokladu bude provedena 10</w:t>
      </w:r>
      <w:r w:rsidR="00A547FD" w:rsidRPr="00EB306E">
        <w:rPr>
          <w:rFonts w:ascii="Times New Roman" w:hAnsi="Times New Roman"/>
        </w:rPr>
        <w:t xml:space="preserve"> </w:t>
      </w:r>
      <w:r w:rsidRPr="00EB306E">
        <w:rPr>
          <w:rFonts w:ascii="Times New Roman" w:hAnsi="Times New Roman"/>
        </w:rPr>
        <w:t>% pozastávka</w:t>
      </w:r>
      <w:r w:rsidR="00E505FD" w:rsidRPr="00EB306E">
        <w:rPr>
          <w:rFonts w:ascii="Times New Roman" w:hAnsi="Times New Roman"/>
        </w:rPr>
        <w:t xml:space="preserve"> (dále jen „</w:t>
      </w:r>
      <w:r w:rsidR="00E505FD" w:rsidRPr="00EB306E">
        <w:rPr>
          <w:rFonts w:ascii="Times New Roman" w:hAnsi="Times New Roman"/>
          <w:b/>
          <w:bCs/>
          <w:i/>
          <w:iCs/>
        </w:rPr>
        <w:t>Pozastávka</w:t>
      </w:r>
      <w:r w:rsidR="00E505FD" w:rsidRPr="00EB306E">
        <w:rPr>
          <w:rFonts w:ascii="Times New Roman" w:hAnsi="Times New Roman"/>
        </w:rPr>
        <w:t>“)</w:t>
      </w:r>
      <w:r w:rsidRPr="00EB306E">
        <w:rPr>
          <w:rFonts w:ascii="Times New Roman" w:hAnsi="Times New Roman"/>
        </w:rPr>
        <w:t xml:space="preserve">. Tím se rozumí, že ve lhůtě splatnosti (viz bod </w:t>
      </w:r>
      <w:r w:rsidR="00ED3DAD" w:rsidRPr="00EB306E">
        <w:rPr>
          <w:rFonts w:ascii="Times New Roman" w:hAnsi="Times New Roman"/>
        </w:rPr>
        <w:t>7</w:t>
      </w:r>
      <w:r w:rsidRPr="00EB306E">
        <w:rPr>
          <w:rFonts w:ascii="Times New Roman" w:hAnsi="Times New Roman"/>
        </w:rPr>
        <w:t>.</w:t>
      </w:r>
      <w:r w:rsidR="00C5417F" w:rsidRPr="00EB306E">
        <w:rPr>
          <w:rFonts w:ascii="Times New Roman" w:hAnsi="Times New Roman"/>
        </w:rPr>
        <w:t>4</w:t>
      </w:r>
      <w:r w:rsidR="00762D7C" w:rsidRPr="00EB306E">
        <w:rPr>
          <w:rFonts w:ascii="Times New Roman" w:hAnsi="Times New Roman"/>
        </w:rPr>
        <w:t xml:space="preserve"> této smlouvy</w:t>
      </w:r>
      <w:r w:rsidRPr="00EB306E">
        <w:rPr>
          <w:rFonts w:ascii="Times New Roman" w:hAnsi="Times New Roman"/>
        </w:rPr>
        <w:t xml:space="preserve">) bude uhrazeno 90 % fakturované částky. </w:t>
      </w:r>
      <w:r w:rsidR="00D4570D" w:rsidRPr="00EB306E">
        <w:rPr>
          <w:rFonts w:ascii="Times New Roman" w:hAnsi="Times New Roman"/>
        </w:rPr>
        <w:t xml:space="preserve">Zhotovitel nebude </w:t>
      </w:r>
      <w:r w:rsidR="006C7FF8" w:rsidRPr="00EB306E">
        <w:rPr>
          <w:rFonts w:ascii="Times New Roman" w:hAnsi="Times New Roman"/>
        </w:rPr>
        <w:t xml:space="preserve">uvádět na </w:t>
      </w:r>
      <w:r w:rsidR="006C7FF8" w:rsidRPr="00887FA8">
        <w:rPr>
          <w:rFonts w:ascii="Times New Roman" w:hAnsi="Times New Roman"/>
        </w:rPr>
        <w:t>fakturách (daňových dokladech)</w:t>
      </w:r>
      <w:r w:rsidR="00D4570D" w:rsidRPr="00887FA8">
        <w:rPr>
          <w:rFonts w:ascii="Times New Roman" w:hAnsi="Times New Roman"/>
        </w:rPr>
        <w:t xml:space="preserve"> informace o pozastávce (zejména její vyčíslení)</w:t>
      </w:r>
      <w:r w:rsidR="006C7FF8" w:rsidRPr="00887FA8">
        <w:rPr>
          <w:rFonts w:ascii="Times New Roman" w:hAnsi="Times New Roman"/>
        </w:rPr>
        <w:t xml:space="preserve">. </w:t>
      </w:r>
      <w:r w:rsidR="00ED3DAD" w:rsidRPr="00887FA8">
        <w:rPr>
          <w:rFonts w:ascii="Times New Roman" w:hAnsi="Times New Roman"/>
        </w:rPr>
        <w:t>P</w:t>
      </w:r>
      <w:r w:rsidRPr="00887FA8">
        <w:rPr>
          <w:rFonts w:ascii="Times New Roman" w:hAnsi="Times New Roman"/>
        </w:rPr>
        <w:t xml:space="preserve">ozastávka </w:t>
      </w:r>
      <w:r w:rsidR="00565D2A" w:rsidRPr="00887FA8">
        <w:rPr>
          <w:rFonts w:ascii="Times New Roman" w:hAnsi="Times New Roman"/>
        </w:rPr>
        <w:t xml:space="preserve">bude </w:t>
      </w:r>
      <w:r w:rsidRPr="00887FA8">
        <w:rPr>
          <w:rFonts w:ascii="Times New Roman" w:hAnsi="Times New Roman"/>
        </w:rPr>
        <w:t>uvolněna</w:t>
      </w:r>
      <w:r w:rsidR="00C5417F" w:rsidRPr="00887FA8">
        <w:rPr>
          <w:rFonts w:ascii="Times New Roman" w:hAnsi="Times New Roman"/>
        </w:rPr>
        <w:t xml:space="preserve"> do třiceti</w:t>
      </w:r>
      <w:r w:rsidR="007F48DB" w:rsidRPr="00887FA8">
        <w:rPr>
          <w:rFonts w:ascii="Times New Roman" w:hAnsi="Times New Roman"/>
        </w:rPr>
        <w:t xml:space="preserve"> </w:t>
      </w:r>
      <w:r w:rsidR="00C5417F" w:rsidRPr="00887FA8">
        <w:rPr>
          <w:rFonts w:ascii="Times New Roman" w:hAnsi="Times New Roman"/>
        </w:rPr>
        <w:t>dnů po podpisu Předávacího protokolu (bude-li Dílo předáno a převzato bez výhrad), nebo</w:t>
      </w:r>
      <w:r w:rsidRPr="00887FA8">
        <w:rPr>
          <w:rFonts w:ascii="Times New Roman" w:hAnsi="Times New Roman"/>
        </w:rPr>
        <w:t xml:space="preserve"> do třiceti</w:t>
      </w:r>
      <w:r w:rsidR="007F48DB" w:rsidRPr="00887FA8">
        <w:rPr>
          <w:rFonts w:ascii="Times New Roman" w:hAnsi="Times New Roman"/>
        </w:rPr>
        <w:t xml:space="preserve"> </w:t>
      </w:r>
      <w:r w:rsidRPr="00887FA8">
        <w:rPr>
          <w:rFonts w:ascii="Times New Roman" w:hAnsi="Times New Roman"/>
        </w:rPr>
        <w:t xml:space="preserve">dnů po odstranění všech vad a nedodělků uvedených </w:t>
      </w:r>
      <w:r w:rsidR="00FC117A" w:rsidRPr="00887FA8">
        <w:rPr>
          <w:rFonts w:ascii="Times New Roman" w:hAnsi="Times New Roman"/>
        </w:rPr>
        <w:t>v </w:t>
      </w:r>
      <w:r w:rsidR="007D1424" w:rsidRPr="00887FA8">
        <w:rPr>
          <w:rFonts w:ascii="Times New Roman" w:hAnsi="Times New Roman"/>
        </w:rPr>
        <w:t>Předávacím</w:t>
      </w:r>
      <w:r w:rsidR="00FC117A" w:rsidRPr="00887FA8">
        <w:rPr>
          <w:rFonts w:ascii="Times New Roman" w:hAnsi="Times New Roman"/>
        </w:rPr>
        <w:t xml:space="preserve"> protokolu </w:t>
      </w:r>
      <w:r w:rsidR="00066725" w:rsidRPr="00887FA8">
        <w:rPr>
          <w:rFonts w:ascii="Times New Roman" w:hAnsi="Times New Roman"/>
        </w:rPr>
        <w:t>a podpisu Zápisu o odstranění vad smluvními stranami</w:t>
      </w:r>
      <w:r w:rsidR="00C5417F" w:rsidRPr="00887FA8">
        <w:rPr>
          <w:rFonts w:ascii="Times New Roman" w:hAnsi="Times New Roman"/>
        </w:rPr>
        <w:t xml:space="preserve"> </w:t>
      </w:r>
      <w:r w:rsidR="00C5417F" w:rsidRPr="00887FA8">
        <w:rPr>
          <w:rFonts w:ascii="Times New Roman" w:eastAsia="Calibri" w:hAnsi="Times New Roman"/>
        </w:rPr>
        <w:t>(bude-li Dílo předáno a převzato s výhradami)</w:t>
      </w:r>
      <w:r w:rsidR="006F6270" w:rsidRPr="00887FA8">
        <w:rPr>
          <w:rFonts w:ascii="Times New Roman" w:eastAsia="Calibri" w:hAnsi="Times New Roman"/>
        </w:rPr>
        <w:t xml:space="preserve"> na základě výzvy zhotovitele k</w:t>
      </w:r>
      <w:r w:rsidR="006F6270" w:rsidRPr="00EB306E">
        <w:rPr>
          <w:rFonts w:ascii="Times New Roman" w:eastAsia="Calibri" w:hAnsi="Times New Roman"/>
        </w:rPr>
        <w:t xml:space="preserve"> uvolnění </w:t>
      </w:r>
      <w:r w:rsidR="00AB0A88" w:rsidRPr="00EB306E">
        <w:rPr>
          <w:rFonts w:ascii="Times New Roman" w:eastAsia="Calibri" w:hAnsi="Times New Roman"/>
        </w:rPr>
        <w:t>P</w:t>
      </w:r>
      <w:r w:rsidR="006F6270" w:rsidRPr="00EB306E">
        <w:rPr>
          <w:rFonts w:ascii="Times New Roman" w:eastAsia="Calibri" w:hAnsi="Times New Roman"/>
        </w:rPr>
        <w:t>ozastávky</w:t>
      </w:r>
      <w:r w:rsidR="00066725" w:rsidRPr="00EB306E">
        <w:rPr>
          <w:rFonts w:ascii="Times New Roman" w:hAnsi="Times New Roman"/>
        </w:rPr>
        <w:t>.</w:t>
      </w:r>
      <w:r w:rsidR="00565D2A" w:rsidRPr="00EB306E">
        <w:rPr>
          <w:rFonts w:ascii="Times New Roman" w:hAnsi="Times New Roman"/>
        </w:rPr>
        <w:t xml:space="preserve"> Objednatel je však oprávněn dle svého rozhodnutí Pozastávku uvolnit i dříve. Objednatel je oprávněn na Pozastávku započíst jakékoli své pohledávky za zhotovitelem vzniklé v souvislosti s touto smlouvou. </w:t>
      </w:r>
    </w:p>
    <w:p w14:paraId="62DDAF68" w14:textId="1346F665" w:rsidR="00565D2A" w:rsidRPr="00EB306E" w:rsidRDefault="00A117EE" w:rsidP="00A117EE">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Zhotovitel je oprávněn předložit </w:t>
      </w:r>
      <w:r w:rsidR="00565D2A" w:rsidRPr="00EB306E">
        <w:rPr>
          <w:rFonts w:ascii="Times New Roman" w:hAnsi="Times New Roman"/>
        </w:rPr>
        <w:t>o</w:t>
      </w:r>
      <w:r w:rsidRPr="00EB306E">
        <w:rPr>
          <w:rFonts w:ascii="Times New Roman" w:hAnsi="Times New Roman"/>
        </w:rPr>
        <w:t xml:space="preserve">bjednateli bankovní záruku ve výši </w:t>
      </w:r>
      <w:r w:rsidR="00565D2A" w:rsidRPr="00EB306E">
        <w:rPr>
          <w:rFonts w:ascii="Times New Roman" w:hAnsi="Times New Roman"/>
        </w:rPr>
        <w:t>P</w:t>
      </w:r>
      <w:r w:rsidRPr="00EB306E">
        <w:rPr>
          <w:rFonts w:ascii="Times New Roman" w:hAnsi="Times New Roman"/>
        </w:rPr>
        <w:t>ozastávky</w:t>
      </w:r>
      <w:r w:rsidR="0023044E" w:rsidRPr="00EB306E">
        <w:rPr>
          <w:rFonts w:ascii="Times New Roman" w:hAnsi="Times New Roman"/>
        </w:rPr>
        <w:t xml:space="preserve"> z celkové ceny Díla</w:t>
      </w:r>
      <w:r w:rsidRPr="00EB306E">
        <w:rPr>
          <w:rFonts w:ascii="Times New Roman" w:hAnsi="Times New Roman"/>
        </w:rPr>
        <w:t xml:space="preserve">, </w:t>
      </w:r>
      <w:r w:rsidR="00ED3DAD" w:rsidRPr="00EB306E">
        <w:rPr>
          <w:rFonts w:ascii="Times New Roman" w:hAnsi="Times New Roman"/>
        </w:rPr>
        <w:t>když v</w:t>
      </w:r>
      <w:r w:rsidRPr="00EB306E">
        <w:rPr>
          <w:rFonts w:ascii="Times New Roman" w:hAnsi="Times New Roman"/>
        </w:rPr>
        <w:t xml:space="preserve"> takovém případě </w:t>
      </w:r>
      <w:r w:rsidR="00565D2A" w:rsidRPr="00EB306E">
        <w:rPr>
          <w:rFonts w:ascii="Times New Roman" w:hAnsi="Times New Roman"/>
        </w:rPr>
        <w:t>o</w:t>
      </w:r>
      <w:r w:rsidRPr="00EB306E">
        <w:rPr>
          <w:rFonts w:ascii="Times New Roman" w:hAnsi="Times New Roman"/>
        </w:rPr>
        <w:t xml:space="preserve">bjednatel uvolní </w:t>
      </w:r>
      <w:r w:rsidR="00565D2A" w:rsidRPr="00EB306E">
        <w:rPr>
          <w:rFonts w:ascii="Times New Roman" w:hAnsi="Times New Roman"/>
        </w:rPr>
        <w:t xml:space="preserve">již zadrženou </w:t>
      </w:r>
      <w:r w:rsidRPr="00EB306E">
        <w:rPr>
          <w:rFonts w:ascii="Times New Roman" w:hAnsi="Times New Roman"/>
        </w:rPr>
        <w:t>příslušnou část</w:t>
      </w:r>
      <w:r w:rsidR="00565D2A" w:rsidRPr="00EB306E">
        <w:rPr>
          <w:rFonts w:ascii="Times New Roman" w:hAnsi="Times New Roman"/>
        </w:rPr>
        <w:t xml:space="preserve"> Pozastávky (dosud nespotřebovanou)</w:t>
      </w:r>
      <w:r w:rsidRPr="00EB306E">
        <w:rPr>
          <w:rFonts w:ascii="Times New Roman" w:hAnsi="Times New Roman"/>
        </w:rPr>
        <w:t xml:space="preserve"> na účet Zhotovitele, a to do </w:t>
      </w:r>
      <w:r w:rsidR="00ED3DAD" w:rsidRPr="00EB306E">
        <w:rPr>
          <w:rFonts w:ascii="Times New Roman" w:hAnsi="Times New Roman"/>
        </w:rPr>
        <w:t>5 pracovních</w:t>
      </w:r>
      <w:r w:rsidRPr="00EB306E">
        <w:rPr>
          <w:rFonts w:ascii="Times New Roman" w:hAnsi="Times New Roman"/>
        </w:rPr>
        <w:t xml:space="preserve"> dnů od předložení bankovní záruky Zhotovitelem</w:t>
      </w:r>
      <w:r w:rsidR="0023044E" w:rsidRPr="00EB306E">
        <w:rPr>
          <w:rFonts w:ascii="Times New Roman" w:hAnsi="Times New Roman"/>
        </w:rPr>
        <w:t>, resp. objednatel nebude provádět Pozastávky z dalších vystavovaných daňových dokladů až do výše bankovní záruky</w:t>
      </w:r>
      <w:r w:rsidRPr="00EB306E">
        <w:rPr>
          <w:rFonts w:ascii="Times New Roman" w:hAnsi="Times New Roman"/>
        </w:rPr>
        <w:t xml:space="preserve">. </w:t>
      </w:r>
    </w:p>
    <w:p w14:paraId="6D5F054D" w14:textId="6E9B26EE" w:rsidR="00565D2A" w:rsidRPr="00EB306E" w:rsidRDefault="00A117EE" w:rsidP="00565D2A">
      <w:pPr>
        <w:pStyle w:val="Odstavecseseznamem"/>
        <w:tabs>
          <w:tab w:val="left" w:pos="709"/>
        </w:tabs>
        <w:spacing w:before="90"/>
        <w:ind w:left="709" w:right="30"/>
        <w:jc w:val="both"/>
        <w:rPr>
          <w:rFonts w:ascii="Times New Roman" w:eastAsia="Calibri" w:hAnsi="Times New Roman"/>
        </w:rPr>
      </w:pPr>
      <w:r w:rsidRPr="00EB306E">
        <w:rPr>
          <w:rFonts w:ascii="Times New Roman" w:hAnsi="Times New Roman"/>
        </w:rPr>
        <w:t>Platnost bankovní záruky bude</w:t>
      </w:r>
      <w:r w:rsidR="00565D2A" w:rsidRPr="00EB306E">
        <w:rPr>
          <w:rFonts w:ascii="Times New Roman" w:hAnsi="Times New Roman"/>
        </w:rPr>
        <w:t xml:space="preserve"> stanovena až do uplynutí</w:t>
      </w:r>
      <w:r w:rsidRPr="00EB306E">
        <w:rPr>
          <w:rFonts w:ascii="Times New Roman" w:hAnsi="Times New Roman"/>
        </w:rPr>
        <w:t xml:space="preserve"> </w:t>
      </w:r>
      <w:r w:rsidR="00565D2A" w:rsidRPr="00EB306E">
        <w:rPr>
          <w:rFonts w:ascii="Times New Roman" w:hAnsi="Times New Roman"/>
        </w:rPr>
        <w:t xml:space="preserve">třiceti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EB306E">
        <w:rPr>
          <w:rFonts w:ascii="Times New Roman" w:eastAsia="Calibri" w:hAnsi="Times New Roman"/>
        </w:rPr>
        <w:t xml:space="preserve">(bude-li Dílo předáno a převzato s výhradami). </w:t>
      </w:r>
      <w:r w:rsidR="00565D2A" w:rsidRPr="00EB306E">
        <w:rPr>
          <w:rFonts w:ascii="Times New Roman" w:hAnsi="Times New Roman"/>
        </w:rPr>
        <w:t xml:space="preserve">Bude-li třeba, je </w:t>
      </w:r>
      <w:r w:rsidR="0023044E" w:rsidRPr="00EB306E">
        <w:rPr>
          <w:rFonts w:ascii="Times New Roman" w:hAnsi="Times New Roman"/>
        </w:rPr>
        <w:t>z</w:t>
      </w:r>
      <w:r w:rsidR="00565D2A" w:rsidRPr="00EB306E">
        <w:rPr>
          <w:rFonts w:ascii="Times New Roman" w:hAnsi="Times New Roman"/>
        </w:rPr>
        <w:t>hotovitel na vlastní náklady a bez vyzvání povinen zajistit prodloužení platnosti vystavené bankovní záruky</w:t>
      </w:r>
      <w:r w:rsidR="00DA24B7" w:rsidRPr="00EB306E">
        <w:rPr>
          <w:rFonts w:ascii="Times New Roman" w:hAnsi="Times New Roman"/>
        </w:rPr>
        <w:t xml:space="preserve">, případně úpravu její výše s ohledem na to, aby kryla i případné </w:t>
      </w:r>
      <w:r w:rsidR="00F63CBA" w:rsidRPr="00EB306E">
        <w:rPr>
          <w:rFonts w:ascii="Times New Roman" w:hAnsi="Times New Roman"/>
        </w:rPr>
        <w:t>V</w:t>
      </w:r>
      <w:r w:rsidR="00DA24B7" w:rsidRPr="00EB306E">
        <w:rPr>
          <w:rFonts w:ascii="Times New Roman" w:hAnsi="Times New Roman"/>
        </w:rPr>
        <w:t>ícepráce</w:t>
      </w:r>
      <w:r w:rsidR="00565D2A" w:rsidRPr="00EB306E">
        <w:rPr>
          <w:rFonts w:ascii="Times New Roman" w:hAnsi="Times New Roman"/>
        </w:rPr>
        <w:t xml:space="preserve">. </w:t>
      </w:r>
    </w:p>
    <w:p w14:paraId="5EB12485" w14:textId="09633319" w:rsidR="00565D2A" w:rsidRPr="00EB306E" w:rsidRDefault="007F3007" w:rsidP="00565D2A">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Tato bankovní záruka bude neodvolatelná, bezpodmínečná a splatná na první vyžádání. Objednatel bude </w:t>
      </w:r>
      <w:r w:rsidR="00E06F03" w:rsidRPr="00EB306E">
        <w:rPr>
          <w:rFonts w:ascii="Times New Roman" w:hAnsi="Times New Roman"/>
        </w:rPr>
        <w:t xml:space="preserve">oprávněn </w:t>
      </w:r>
      <w:r w:rsidR="00143324" w:rsidRPr="00EB306E">
        <w:rPr>
          <w:rFonts w:ascii="Times New Roman" w:hAnsi="Times New Roman"/>
        </w:rPr>
        <w:t xml:space="preserve">na </w:t>
      </w:r>
      <w:r w:rsidR="00565D2A" w:rsidRPr="00EB306E">
        <w:rPr>
          <w:rFonts w:ascii="Times New Roman" w:hAnsi="Times New Roman"/>
        </w:rPr>
        <w:t>základě bankovní záruky uplat</w:t>
      </w:r>
      <w:r w:rsidR="00E06F03" w:rsidRPr="00EB306E">
        <w:rPr>
          <w:rFonts w:ascii="Times New Roman" w:hAnsi="Times New Roman"/>
        </w:rPr>
        <w:t>nit</w:t>
      </w:r>
      <w:r w:rsidR="00565D2A" w:rsidRPr="00EB306E">
        <w:rPr>
          <w:rFonts w:ascii="Times New Roman" w:hAnsi="Times New Roman"/>
        </w:rPr>
        <w:t xml:space="preserve"> u jejího vystavitele jakékoli pohledávky za zhotovitelem vzniklé v souvislosti s touto smlouvou. </w:t>
      </w:r>
    </w:p>
    <w:p w14:paraId="14BECF31" w14:textId="08C880FA" w:rsidR="00A117EE" w:rsidRPr="00EB306E" w:rsidRDefault="00A117EE" w:rsidP="00C76353">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Znění bankovní záruky musí být předem odsouhlaseno </w:t>
      </w:r>
      <w:r w:rsidR="00565D2A" w:rsidRPr="00EB306E">
        <w:rPr>
          <w:rFonts w:ascii="Times New Roman" w:hAnsi="Times New Roman"/>
        </w:rPr>
        <w:t>o</w:t>
      </w:r>
      <w:r w:rsidRPr="00EB306E">
        <w:rPr>
          <w:rFonts w:ascii="Times New Roman" w:hAnsi="Times New Roman"/>
        </w:rPr>
        <w:t xml:space="preserve">bjednatelem. </w:t>
      </w:r>
      <w:r w:rsidR="00F63C45" w:rsidRPr="00EB306E">
        <w:rPr>
          <w:rFonts w:ascii="Times New Roman" w:hAnsi="Times New Roman"/>
        </w:rPr>
        <w:t>Za tímto účelem zhotovitel zašle návrh znění bankovní záruky objednateli k posouzení na emailovou adresu:</w:t>
      </w:r>
      <w:r w:rsidR="00107EE7" w:rsidRPr="00EB306E">
        <w:rPr>
          <w:rFonts w:ascii="Times New Roman" w:hAnsi="Times New Roman"/>
        </w:rPr>
        <w:t xml:space="preserve"> </w:t>
      </w:r>
      <w:hyperlink r:id="rId13" w:history="1">
        <w:r w:rsidR="00A11BBA" w:rsidRPr="00B72E0D">
          <w:rPr>
            <w:rStyle w:val="Hypertextovodkaz"/>
            <w:rFonts w:ascii="Times New Roman" w:hAnsi="Times New Roman"/>
          </w:rPr>
          <w:t>Jana.Filipova@dpo.cz</w:t>
        </w:r>
      </w:hyperlink>
      <w:r w:rsidR="00A11BBA">
        <w:rPr>
          <w:rFonts w:ascii="Times New Roman" w:hAnsi="Times New Roman"/>
        </w:rPr>
        <w:t xml:space="preserve"> a </w:t>
      </w:r>
      <w:bookmarkStart w:id="3" w:name="_GoBack"/>
      <w:r w:rsidR="00A11BBA" w:rsidRPr="00EA08A3">
        <w:rPr>
          <w:rStyle w:val="Hypertextovodkaz"/>
          <w:rFonts w:ascii="Times New Roman" w:hAnsi="Times New Roman"/>
        </w:rPr>
        <w:t>David.Hyza@dpo.cz</w:t>
      </w:r>
      <w:bookmarkEnd w:id="3"/>
      <w:ins w:id="4" w:author="DPO\Dlouhat" w:date="2024-05-02T14:35:00Z">
        <w:r w:rsidR="004623A2">
          <w:rPr>
            <w:rStyle w:val="Hypertextovodkaz"/>
            <w:rFonts w:ascii="Times New Roman" w:hAnsi="Times New Roman"/>
          </w:rPr>
          <w:t>.</w:t>
        </w:r>
      </w:ins>
    </w:p>
    <w:p w14:paraId="50952769" w14:textId="7F247F0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se dohodly</w:t>
      </w:r>
      <w:r w:rsidR="00AB0A88" w:rsidRPr="00EB306E">
        <w:rPr>
          <w:rFonts w:ascii="Times New Roman" w:hAnsi="Times New Roman"/>
          <w:sz w:val="22"/>
          <w:szCs w:val="22"/>
        </w:rPr>
        <w:t>, že faktury budou splatné</w:t>
      </w:r>
      <w:r w:rsidRPr="00EB306E">
        <w:rPr>
          <w:rFonts w:ascii="Times New Roman" w:hAnsi="Times New Roman"/>
          <w:sz w:val="22"/>
          <w:szCs w:val="22"/>
        </w:rPr>
        <w:t xml:space="preserve"> </w:t>
      </w:r>
      <w:r w:rsidR="00AB0A88" w:rsidRPr="00EB306E">
        <w:rPr>
          <w:rFonts w:ascii="Times New Roman" w:hAnsi="Times New Roman"/>
          <w:sz w:val="22"/>
          <w:szCs w:val="22"/>
        </w:rPr>
        <w:t xml:space="preserve">do </w:t>
      </w:r>
      <w:r w:rsidR="00F010F2" w:rsidRPr="00EB306E">
        <w:rPr>
          <w:rFonts w:ascii="Times New Roman" w:hAnsi="Times New Roman"/>
          <w:sz w:val="22"/>
          <w:szCs w:val="22"/>
        </w:rPr>
        <w:t>6</w:t>
      </w:r>
      <w:r w:rsidRPr="00EB306E">
        <w:rPr>
          <w:rFonts w:ascii="Times New Roman" w:hAnsi="Times New Roman"/>
          <w:sz w:val="22"/>
          <w:szCs w:val="22"/>
        </w:rPr>
        <w:t xml:space="preserve">0 kalendářních dnů ode dne jejich doručení objednateli. Pokud faktury nebudou obsahovat </w:t>
      </w:r>
      <w:r w:rsidR="00AB2017" w:rsidRPr="00EB306E">
        <w:rPr>
          <w:rFonts w:ascii="Times New Roman" w:hAnsi="Times New Roman"/>
          <w:sz w:val="22"/>
          <w:szCs w:val="22"/>
        </w:rPr>
        <w:t xml:space="preserve">smluvně či zákonnou úpravou </w:t>
      </w:r>
      <w:r w:rsidRPr="00EB306E">
        <w:rPr>
          <w:rFonts w:ascii="Times New Roman" w:hAnsi="Times New Roman"/>
          <w:sz w:val="22"/>
          <w:szCs w:val="22"/>
        </w:rPr>
        <w:t xml:space="preserve">předepsané náležitosti, </w:t>
      </w:r>
      <w:r w:rsidR="005B6A58" w:rsidRPr="00EB306E">
        <w:rPr>
          <w:rFonts w:ascii="Times New Roman" w:hAnsi="Times New Roman"/>
          <w:sz w:val="22"/>
          <w:szCs w:val="22"/>
        </w:rPr>
        <w:t>resp. budou-li obsahovat</w:t>
      </w:r>
      <w:r w:rsidR="003F330E" w:rsidRPr="00EB306E">
        <w:rPr>
          <w:rFonts w:ascii="Times New Roman" w:hAnsi="Times New Roman"/>
          <w:sz w:val="22"/>
          <w:szCs w:val="22"/>
        </w:rPr>
        <w:t xml:space="preserve"> jiné nesprávné údaje</w:t>
      </w:r>
      <w:r w:rsidR="005B6A58" w:rsidRPr="00EB306E">
        <w:rPr>
          <w:rFonts w:ascii="Times New Roman" w:hAnsi="Times New Roman"/>
          <w:sz w:val="22"/>
          <w:szCs w:val="22"/>
        </w:rPr>
        <w:t>,</w:t>
      </w:r>
      <w:r w:rsidR="003F330E" w:rsidRPr="00EB306E">
        <w:rPr>
          <w:rFonts w:ascii="Times New Roman" w:hAnsi="Times New Roman"/>
          <w:sz w:val="22"/>
          <w:szCs w:val="22"/>
        </w:rPr>
        <w:t xml:space="preserve"> </w:t>
      </w:r>
      <w:r w:rsidRPr="00EB306E">
        <w:rPr>
          <w:rFonts w:ascii="Times New Roman" w:hAnsi="Times New Roman"/>
          <w:sz w:val="22"/>
          <w:szCs w:val="22"/>
        </w:rPr>
        <w:t xml:space="preserve">je objednatel oprávněn vrátit je zhotoviteli k doplnění. </w:t>
      </w:r>
      <w:r w:rsidR="007D1CCC" w:rsidRPr="00EB306E">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EB306E">
        <w:rPr>
          <w:rFonts w:ascii="Times New Roman" w:hAnsi="Times New Roman"/>
          <w:sz w:val="22"/>
          <w:szCs w:val="22"/>
        </w:rPr>
        <w:t xml:space="preserve"> objednateli. </w:t>
      </w:r>
    </w:p>
    <w:p w14:paraId="14CA31A5" w14:textId="0F4D3102" w:rsidR="00F71381" w:rsidRPr="00EB306E" w:rsidRDefault="00F71381" w:rsidP="00AB736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 Faktury budou zasílány</w:t>
      </w:r>
      <w:r w:rsidR="00BF32C3" w:rsidRPr="00EB306E">
        <w:rPr>
          <w:rFonts w:ascii="Times New Roman" w:hAnsi="Times New Roman"/>
          <w:sz w:val="22"/>
          <w:szCs w:val="22"/>
        </w:rPr>
        <w:t xml:space="preserve"> výhradně</w:t>
      </w:r>
      <w:r w:rsidRPr="00EB306E">
        <w:rPr>
          <w:rFonts w:ascii="Times New Roman" w:hAnsi="Times New Roman"/>
          <w:sz w:val="22"/>
          <w:szCs w:val="22"/>
        </w:rPr>
        <w:t xml:space="preserve"> elektronicky na adresu </w:t>
      </w:r>
      <w:hyperlink r:id="rId14" w:history="1">
        <w:r w:rsidRPr="00EB306E">
          <w:rPr>
            <w:rFonts w:ascii="Times New Roman" w:hAnsi="Times New Roman"/>
            <w:sz w:val="22"/>
            <w:szCs w:val="22"/>
          </w:rPr>
          <w:t>elektronicka.fakturace@dpo.cz</w:t>
        </w:r>
      </w:hyperlink>
      <w:r w:rsidR="005B6A58" w:rsidRPr="00EB306E">
        <w:rPr>
          <w:rFonts w:ascii="Times New Roman" w:hAnsi="Times New Roman"/>
          <w:sz w:val="22"/>
          <w:szCs w:val="22"/>
        </w:rPr>
        <w:t>,</w:t>
      </w:r>
      <w:r w:rsidRPr="00EB306E">
        <w:rPr>
          <w:rFonts w:ascii="Times New Roman" w:hAnsi="Times New Roman"/>
          <w:sz w:val="22"/>
          <w:szCs w:val="22"/>
        </w:rPr>
        <w:t xml:space="preserve"> a</w:t>
      </w:r>
      <w:r w:rsidR="005B6A58" w:rsidRPr="00EB306E">
        <w:rPr>
          <w:rFonts w:ascii="Times New Roman" w:hAnsi="Times New Roman"/>
          <w:sz w:val="22"/>
          <w:szCs w:val="22"/>
        </w:rPr>
        <w:t xml:space="preserve"> to</w:t>
      </w:r>
      <w:r w:rsidRPr="00EB306E">
        <w:rPr>
          <w:rFonts w:ascii="Times New Roman" w:hAnsi="Times New Roman"/>
          <w:sz w:val="22"/>
          <w:szCs w:val="22"/>
        </w:rPr>
        <w:t xml:space="preserve"> ve formátu PDF. je nutné, aby byly faktury zasílány jednotlivě, tzn. </w:t>
      </w:r>
      <w:r w:rsidR="00BF32C3" w:rsidRPr="00EB306E">
        <w:rPr>
          <w:rFonts w:ascii="Times New Roman" w:hAnsi="Times New Roman"/>
          <w:sz w:val="22"/>
          <w:szCs w:val="22"/>
        </w:rPr>
        <w:t>v jednom e-mailu pouze</w:t>
      </w:r>
      <w:r w:rsidRPr="00EB306E">
        <w:rPr>
          <w:rFonts w:ascii="Times New Roman" w:hAnsi="Times New Roman"/>
          <w:sz w:val="22"/>
          <w:szCs w:val="22"/>
        </w:rPr>
        <w:t xml:space="preserve"> jedna faktura v PDF, přičemž součástí tohoto e-mailu budou další přílohy náležející k této jedné faktuře. Faktury </w:t>
      </w:r>
      <w:r w:rsidR="00BF32C3" w:rsidRPr="00EB306E">
        <w:rPr>
          <w:rFonts w:ascii="Times New Roman" w:hAnsi="Times New Roman"/>
          <w:sz w:val="22"/>
          <w:szCs w:val="22"/>
        </w:rPr>
        <w:t xml:space="preserve">v </w:t>
      </w:r>
      <w:r w:rsidRPr="00EB306E">
        <w:rPr>
          <w:rFonts w:ascii="Times New Roman" w:hAnsi="Times New Roman"/>
          <w:sz w:val="22"/>
          <w:szCs w:val="22"/>
        </w:rPr>
        <w:t>jiné</w:t>
      </w:r>
      <w:r w:rsidR="00BF32C3" w:rsidRPr="00EB306E">
        <w:rPr>
          <w:rFonts w:ascii="Times New Roman" w:hAnsi="Times New Roman"/>
          <w:sz w:val="22"/>
          <w:szCs w:val="22"/>
        </w:rPr>
        <w:t>m</w:t>
      </w:r>
      <w:r w:rsidRPr="00EB306E">
        <w:rPr>
          <w:rFonts w:ascii="Times New Roman" w:hAnsi="Times New Roman"/>
          <w:sz w:val="22"/>
          <w:szCs w:val="22"/>
        </w:rPr>
        <w:t xml:space="preserve"> formátu než PDF </w:t>
      </w:r>
      <w:r w:rsidR="00BF32C3" w:rsidRPr="00EB306E">
        <w:rPr>
          <w:rFonts w:ascii="Times New Roman" w:hAnsi="Times New Roman"/>
          <w:sz w:val="22"/>
          <w:szCs w:val="22"/>
        </w:rPr>
        <w:t>či</w:t>
      </w:r>
      <w:r w:rsidRPr="00EB306E">
        <w:rPr>
          <w:rFonts w:ascii="Times New Roman" w:hAnsi="Times New Roman"/>
          <w:sz w:val="22"/>
          <w:szCs w:val="22"/>
        </w:rPr>
        <w:t xml:space="preserve"> zaslané hromadně v jednom e-mailu nebudou </w:t>
      </w:r>
      <w:r w:rsidR="005B6A58" w:rsidRPr="00EB306E">
        <w:rPr>
          <w:rFonts w:ascii="Times New Roman" w:hAnsi="Times New Roman"/>
          <w:sz w:val="22"/>
          <w:szCs w:val="22"/>
        </w:rPr>
        <w:t>objednatelem</w:t>
      </w:r>
      <w:r w:rsidRPr="00EB306E">
        <w:rPr>
          <w:rFonts w:ascii="Times New Roman" w:hAnsi="Times New Roman"/>
          <w:sz w:val="22"/>
          <w:szCs w:val="22"/>
        </w:rPr>
        <w:t xml:space="preserve"> akceptovány.</w:t>
      </w:r>
    </w:p>
    <w:p w14:paraId="30933E75" w14:textId="25DAA016" w:rsidR="0068223E" w:rsidRPr="00EB306E" w:rsidRDefault="00F666F6"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na platbách formou bezhotovostního bankovního převodu na </w:t>
      </w:r>
      <w:r w:rsidR="00CC6AA6" w:rsidRPr="00EB306E">
        <w:rPr>
          <w:rFonts w:ascii="Times New Roman" w:hAnsi="Times New Roman"/>
          <w:sz w:val="22"/>
          <w:szCs w:val="22"/>
        </w:rPr>
        <w:t xml:space="preserve">bankovní </w:t>
      </w:r>
      <w:r w:rsidRPr="00EB306E">
        <w:rPr>
          <w:rFonts w:ascii="Times New Roman" w:hAnsi="Times New Roman"/>
          <w:sz w:val="22"/>
          <w:szCs w:val="22"/>
        </w:rPr>
        <w:t xml:space="preserve">účty uvedené </w:t>
      </w:r>
      <w:r w:rsidR="00CC6AA6" w:rsidRPr="00EB306E">
        <w:rPr>
          <w:rFonts w:ascii="Times New Roman" w:hAnsi="Times New Roman"/>
          <w:sz w:val="22"/>
          <w:szCs w:val="22"/>
        </w:rPr>
        <w:t xml:space="preserve">ve fakturách (daňových dokladech). Za správnost </w:t>
      </w:r>
      <w:r w:rsidR="00ED7CD7" w:rsidRPr="00EB306E">
        <w:rPr>
          <w:rFonts w:ascii="Times New Roman" w:hAnsi="Times New Roman"/>
          <w:sz w:val="22"/>
          <w:szCs w:val="22"/>
        </w:rPr>
        <w:t xml:space="preserve">údajů o svém účtu </w:t>
      </w:r>
      <w:r w:rsidR="00CC6AA6" w:rsidRPr="00EB306E">
        <w:rPr>
          <w:rFonts w:ascii="Times New Roman" w:hAnsi="Times New Roman"/>
          <w:sz w:val="22"/>
          <w:szCs w:val="22"/>
        </w:rPr>
        <w:t xml:space="preserve">odpovídá zhotovitel. </w:t>
      </w:r>
      <w:r w:rsidR="0027664E" w:rsidRPr="00EB306E">
        <w:rPr>
          <w:rFonts w:ascii="Times New Roman" w:hAnsi="Times New Roman"/>
          <w:sz w:val="22"/>
          <w:szCs w:val="22"/>
        </w:rPr>
        <w:t>Bankovní účet, na který bude objednatelem placeno, musí být</w:t>
      </w:r>
      <w:r w:rsidR="00C27E4C" w:rsidRPr="00EB306E">
        <w:rPr>
          <w:rFonts w:ascii="Times New Roman" w:hAnsi="Times New Roman"/>
          <w:sz w:val="22"/>
          <w:szCs w:val="22"/>
        </w:rPr>
        <w:t xml:space="preserve"> zveřejněn správcem daně způsobem umožňujícím dálkový přístup.</w:t>
      </w:r>
      <w:r w:rsidR="008A68B7" w:rsidRPr="00EB306E">
        <w:rPr>
          <w:rFonts w:ascii="Times New Roman" w:hAnsi="Times New Roman"/>
          <w:sz w:val="22"/>
          <w:szCs w:val="22"/>
        </w:rPr>
        <w:t xml:space="preserve"> Zhotovitel na vyzvání objednatele doloží platnou smlouvu k bankovnímu účtu uvedené</w:t>
      </w:r>
      <w:r w:rsidR="004D6674" w:rsidRPr="00EB306E">
        <w:rPr>
          <w:rFonts w:ascii="Times New Roman" w:hAnsi="Times New Roman"/>
          <w:sz w:val="22"/>
          <w:szCs w:val="22"/>
        </w:rPr>
        <w:t>m</w:t>
      </w:r>
      <w:r w:rsidR="001426D8" w:rsidRPr="00EB306E">
        <w:rPr>
          <w:rFonts w:ascii="Times New Roman" w:hAnsi="Times New Roman"/>
          <w:sz w:val="22"/>
          <w:szCs w:val="22"/>
        </w:rPr>
        <w:t>u</w:t>
      </w:r>
      <w:r w:rsidR="008A68B7" w:rsidRPr="00EB306E">
        <w:rPr>
          <w:rFonts w:ascii="Times New Roman" w:hAnsi="Times New Roman"/>
          <w:sz w:val="22"/>
          <w:szCs w:val="22"/>
        </w:rPr>
        <w:t xml:space="preserve"> na faktuře</w:t>
      </w:r>
      <w:r w:rsidR="00B34832" w:rsidRPr="00EB306E">
        <w:rPr>
          <w:rFonts w:ascii="Times New Roman" w:hAnsi="Times New Roman"/>
          <w:sz w:val="22"/>
          <w:szCs w:val="22"/>
        </w:rPr>
        <w:t>,</w:t>
      </w:r>
      <w:r w:rsidR="008A68B7" w:rsidRPr="00EB306E">
        <w:rPr>
          <w:rFonts w:ascii="Times New Roman" w:hAnsi="Times New Roman"/>
          <w:sz w:val="22"/>
          <w:szCs w:val="22"/>
        </w:rPr>
        <w:t xml:space="preserve"> popř. jinak doloží potvrzení k vlastnictví tohoto bankovního účtu. </w:t>
      </w:r>
    </w:p>
    <w:p w14:paraId="1BCFEB7E" w14:textId="7777777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nebude poskytovat zálohy.</w:t>
      </w:r>
    </w:p>
    <w:p w14:paraId="128A0436" w14:textId="4E942EF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Zhotovitel uvede na faktuře číslo smlouvy objednatele.</w:t>
      </w:r>
    </w:p>
    <w:p w14:paraId="53D05160"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EB306E" w:rsidRDefault="0027664E"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 xml:space="preserve">Záruka </w:t>
      </w:r>
      <w:r w:rsidR="00FD45F8" w:rsidRPr="00EB306E">
        <w:rPr>
          <w:rFonts w:ascii="Times New Roman" w:hAnsi="Times New Roman"/>
          <w:b/>
        </w:rPr>
        <w:t xml:space="preserve">na </w:t>
      </w:r>
      <w:r w:rsidR="00762D7C" w:rsidRPr="00EB306E">
        <w:rPr>
          <w:rFonts w:ascii="Times New Roman" w:hAnsi="Times New Roman"/>
          <w:b/>
        </w:rPr>
        <w:t>Dílo</w:t>
      </w:r>
    </w:p>
    <w:p w14:paraId="327F0D6D" w14:textId="51898276" w:rsidR="009263AA" w:rsidRPr="00EB306E" w:rsidRDefault="0027664E" w:rsidP="002A6273">
      <w:pPr>
        <w:pStyle w:val="Text"/>
        <w:numPr>
          <w:ilvl w:val="1"/>
          <w:numId w:val="2"/>
        </w:numPr>
        <w:tabs>
          <w:tab w:val="left" w:pos="709"/>
        </w:tabs>
        <w:spacing w:before="90" w:line="240" w:lineRule="auto"/>
        <w:rPr>
          <w:rFonts w:ascii="Times New Roman" w:hAnsi="Times New Roman"/>
          <w:sz w:val="22"/>
          <w:szCs w:val="22"/>
        </w:rPr>
      </w:pPr>
      <w:r w:rsidRPr="00EB306E">
        <w:rPr>
          <w:rFonts w:ascii="Times New Roman" w:hAnsi="Times New Roman"/>
          <w:color w:val="auto"/>
          <w:sz w:val="22"/>
          <w:szCs w:val="22"/>
        </w:rPr>
        <w:t>Zhotovitel</w:t>
      </w:r>
      <w:r w:rsidRPr="00EB306E">
        <w:rPr>
          <w:rFonts w:ascii="Times New Roman" w:hAnsi="Times New Roman"/>
          <w:sz w:val="22"/>
          <w:szCs w:val="22"/>
        </w:rPr>
        <w:t xml:space="preserve"> poskytuje na provedené </w:t>
      </w:r>
      <w:r w:rsidR="00762D7C" w:rsidRPr="00EB306E">
        <w:rPr>
          <w:rFonts w:ascii="Times New Roman" w:hAnsi="Times New Roman"/>
          <w:sz w:val="22"/>
          <w:szCs w:val="22"/>
        </w:rPr>
        <w:t>D</w:t>
      </w:r>
      <w:r w:rsidRPr="00EB306E">
        <w:rPr>
          <w:rFonts w:ascii="Times New Roman" w:hAnsi="Times New Roman"/>
          <w:sz w:val="22"/>
          <w:szCs w:val="22"/>
        </w:rPr>
        <w:t>ílo jako celek i jeh</w:t>
      </w:r>
      <w:r w:rsidR="00F666F6" w:rsidRPr="00EB306E">
        <w:rPr>
          <w:rFonts w:ascii="Times New Roman" w:hAnsi="Times New Roman"/>
          <w:sz w:val="22"/>
          <w:szCs w:val="22"/>
        </w:rPr>
        <w:t xml:space="preserve">o jednotlivé části </w:t>
      </w:r>
      <w:r w:rsidR="00E82D57" w:rsidRPr="00EB306E">
        <w:rPr>
          <w:rFonts w:ascii="Times New Roman" w:hAnsi="Times New Roman"/>
          <w:sz w:val="22"/>
          <w:szCs w:val="22"/>
        </w:rPr>
        <w:t>záruku za jakost</w:t>
      </w:r>
      <w:r w:rsidR="00F666F6" w:rsidRPr="00EB306E">
        <w:rPr>
          <w:rFonts w:ascii="Times New Roman" w:hAnsi="Times New Roman"/>
          <w:sz w:val="22"/>
          <w:szCs w:val="22"/>
        </w:rPr>
        <w:t xml:space="preserve"> v</w:t>
      </w:r>
      <w:r w:rsidR="009263AA" w:rsidRPr="00EB306E">
        <w:rPr>
          <w:rFonts w:ascii="Times New Roman" w:hAnsi="Times New Roman"/>
          <w:sz w:val="22"/>
          <w:szCs w:val="22"/>
        </w:rPr>
        <w:t> </w:t>
      </w:r>
      <w:r w:rsidR="00F666F6" w:rsidRPr="00EB306E">
        <w:rPr>
          <w:rFonts w:ascii="Times New Roman" w:hAnsi="Times New Roman"/>
          <w:sz w:val="22"/>
          <w:szCs w:val="22"/>
        </w:rPr>
        <w:t>trvání</w:t>
      </w:r>
      <w:r w:rsidR="009263AA" w:rsidRPr="00EB306E">
        <w:rPr>
          <w:rFonts w:ascii="Times New Roman" w:hAnsi="Times New Roman"/>
          <w:sz w:val="22"/>
          <w:szCs w:val="22"/>
        </w:rPr>
        <w:t>:</w:t>
      </w:r>
    </w:p>
    <w:p w14:paraId="6E7194D8" w14:textId="2FE55B76" w:rsidR="000E5644" w:rsidRPr="00EB306E" w:rsidRDefault="000E5644" w:rsidP="009263AA">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v</w:t>
      </w:r>
      <w:r w:rsidR="009263AA" w:rsidRPr="00EB306E">
        <w:rPr>
          <w:rFonts w:ascii="Times New Roman" w:hAnsi="Times New Roman"/>
          <w:sz w:val="22"/>
          <w:szCs w:val="22"/>
        </w:rPr>
        <w:t> případě</w:t>
      </w:r>
      <w:r w:rsidRPr="00EB306E">
        <w:rPr>
          <w:rFonts w:ascii="Times New Roman" w:hAnsi="Times New Roman"/>
          <w:sz w:val="22"/>
          <w:szCs w:val="22"/>
        </w:rPr>
        <w:t xml:space="preserve"> strojního zařízení technologické části Díla (dále jen „</w:t>
      </w:r>
      <w:r w:rsidRPr="00EB306E">
        <w:rPr>
          <w:rFonts w:ascii="Times New Roman" w:hAnsi="Times New Roman"/>
          <w:b/>
          <w:bCs/>
          <w:i/>
          <w:iCs/>
          <w:sz w:val="22"/>
          <w:szCs w:val="22"/>
        </w:rPr>
        <w:t>Komponenty s časově omezenou zárukou</w:t>
      </w:r>
      <w:r w:rsidRPr="00EB306E">
        <w:rPr>
          <w:rFonts w:ascii="Times New Roman" w:hAnsi="Times New Roman"/>
          <w:sz w:val="22"/>
          <w:szCs w:val="22"/>
        </w:rPr>
        <w:t xml:space="preserve">“) činí záruční doba min. </w:t>
      </w:r>
      <w:r w:rsidRPr="00EB306E">
        <w:rPr>
          <w:rFonts w:ascii="Times New Roman" w:hAnsi="Times New Roman"/>
          <w:b/>
          <w:bCs/>
          <w:sz w:val="22"/>
          <w:szCs w:val="22"/>
        </w:rPr>
        <w:t>24 měsíců</w:t>
      </w:r>
      <w:r w:rsidRPr="00EB306E">
        <w:rPr>
          <w:rFonts w:ascii="Times New Roman" w:hAnsi="Times New Roman"/>
          <w:sz w:val="22"/>
          <w:szCs w:val="22"/>
        </w:rPr>
        <w:t>,</w:t>
      </w:r>
    </w:p>
    <w:p w14:paraId="341A266E" w14:textId="284F917F" w:rsidR="009263AA" w:rsidRPr="00EB306E" w:rsidRDefault="000E5644" w:rsidP="00D84B22">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 xml:space="preserve">v ostatních případech činí záruční doba </w:t>
      </w:r>
      <w:r w:rsidRPr="00EB306E">
        <w:rPr>
          <w:rFonts w:ascii="Times New Roman" w:hAnsi="Times New Roman"/>
          <w:b/>
          <w:bCs/>
          <w:sz w:val="22"/>
          <w:szCs w:val="22"/>
        </w:rPr>
        <w:t>60 měsíců</w:t>
      </w:r>
      <w:r w:rsidR="001E3DD0" w:rsidRPr="00EB306E">
        <w:rPr>
          <w:rFonts w:ascii="Times New Roman" w:hAnsi="Times New Roman"/>
          <w:b/>
          <w:bCs/>
          <w:sz w:val="22"/>
          <w:szCs w:val="22"/>
        </w:rPr>
        <w:t>.</w:t>
      </w:r>
    </w:p>
    <w:p w14:paraId="33C65F3C" w14:textId="6849C3D6" w:rsidR="00853424" w:rsidRPr="00EB306E" w:rsidRDefault="00803E97"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V případě však, že výrobce</w:t>
      </w:r>
      <w:r w:rsidR="00853424" w:rsidRPr="00EB306E">
        <w:rPr>
          <w:rFonts w:ascii="Times New Roman" w:hAnsi="Times New Roman"/>
          <w:sz w:val="22"/>
          <w:szCs w:val="22"/>
        </w:rPr>
        <w:t>/dodavatel</w:t>
      </w:r>
      <w:r w:rsidRPr="00EB306E">
        <w:rPr>
          <w:rFonts w:ascii="Times New Roman" w:hAnsi="Times New Roman"/>
          <w:sz w:val="22"/>
          <w:szCs w:val="22"/>
        </w:rPr>
        <w:t xml:space="preserve"> příslušného Komponentu s časově omezenou zárukou poskytuje záruku za jakost delší než 24 měsíců, poskytuje i zhotovitel objednateli takovouto delší záruku za jakost.</w:t>
      </w:r>
    </w:p>
    <w:p w14:paraId="2A6A059F" w14:textId="70EACCB2" w:rsidR="009263AA" w:rsidRPr="00EB306E" w:rsidRDefault="009263AA"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Zhotovitel předá objednateli při předání Díla</w:t>
      </w:r>
      <w:r w:rsidR="00504DF7" w:rsidRPr="00EB306E">
        <w:rPr>
          <w:rFonts w:ascii="Times New Roman" w:hAnsi="Times New Roman"/>
          <w:sz w:val="22"/>
          <w:szCs w:val="22"/>
        </w:rPr>
        <w:t xml:space="preserve"> </w:t>
      </w:r>
      <w:r w:rsidRPr="00EB306E">
        <w:rPr>
          <w:rFonts w:ascii="Times New Roman" w:hAnsi="Times New Roman"/>
          <w:sz w:val="22"/>
          <w:szCs w:val="22"/>
        </w:rPr>
        <w:t>soupis Komponentů s časově omezenou zárukou, ve kterém uvede délku záruční doby jednotlivých komponentů</w:t>
      </w:r>
      <w:r w:rsidR="00F944F1" w:rsidRPr="00EB306E">
        <w:rPr>
          <w:rFonts w:ascii="Times New Roman" w:hAnsi="Times New Roman"/>
          <w:sz w:val="22"/>
          <w:szCs w:val="22"/>
        </w:rPr>
        <w:t xml:space="preserve"> dle výše uvedených podmínek</w:t>
      </w:r>
      <w:r w:rsidRPr="00EB306E">
        <w:rPr>
          <w:rFonts w:ascii="Times New Roman" w:hAnsi="Times New Roman"/>
          <w:sz w:val="22"/>
          <w:szCs w:val="22"/>
        </w:rPr>
        <w:t xml:space="preserve">. </w:t>
      </w:r>
      <w:r w:rsidR="003E4BFC" w:rsidRPr="00EB306E">
        <w:rPr>
          <w:rFonts w:ascii="Times New Roman" w:hAnsi="Times New Roman"/>
          <w:sz w:val="22"/>
          <w:szCs w:val="22"/>
        </w:rPr>
        <w:t xml:space="preserve">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w:t>
      </w:r>
      <w:r w:rsidR="00CC4C34" w:rsidRPr="00EB306E">
        <w:rPr>
          <w:rFonts w:ascii="Times New Roman" w:hAnsi="Times New Roman"/>
          <w:sz w:val="22"/>
          <w:szCs w:val="22"/>
        </w:rPr>
        <w:t>takovéto části Díla záruční doba v délce 60 měsíců.</w:t>
      </w:r>
    </w:p>
    <w:p w14:paraId="570A9F32" w14:textId="4681F9EB" w:rsidR="00F666F6" w:rsidRPr="00EB306E"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EB306E">
        <w:rPr>
          <w:rFonts w:ascii="Times New Roman" w:hAnsi="Times New Roman"/>
          <w:sz w:val="22"/>
          <w:szCs w:val="22"/>
        </w:rPr>
        <w:t xml:space="preserve">Záruční doba začíná běžet </w:t>
      </w:r>
      <w:r w:rsidRPr="00EB306E">
        <w:rPr>
          <w:rFonts w:ascii="Times New Roman" w:hAnsi="Times New Roman"/>
          <w:color w:val="auto"/>
          <w:sz w:val="22"/>
          <w:szCs w:val="22"/>
        </w:rPr>
        <w:t>ode dne podpisu Předávacího protokolu</w:t>
      </w:r>
      <w:r w:rsidR="007C15BF" w:rsidRPr="00EB306E">
        <w:rPr>
          <w:rFonts w:ascii="Times New Roman" w:hAnsi="Times New Roman"/>
          <w:color w:val="auto"/>
          <w:sz w:val="22"/>
          <w:szCs w:val="22"/>
        </w:rPr>
        <w:t xml:space="preserve">, ale prodlužuje se (na konci) o dobu, po kterou zhotovitel odstraňoval drobné vady a nedodělky do </w:t>
      </w:r>
      <w:r w:rsidRPr="00EB306E">
        <w:rPr>
          <w:rFonts w:ascii="Times New Roman" w:hAnsi="Times New Roman"/>
          <w:color w:val="auto"/>
          <w:sz w:val="22"/>
          <w:szCs w:val="22"/>
        </w:rPr>
        <w:t>podpisu Zápisu o odstranění vad (bude-li Dílo předáno a převzato s výhradami).</w:t>
      </w:r>
      <w:r w:rsidR="00F666F6" w:rsidRPr="00EB306E">
        <w:rPr>
          <w:rFonts w:ascii="Times New Roman" w:hAnsi="Times New Roman"/>
          <w:color w:val="auto"/>
          <w:sz w:val="22"/>
          <w:szCs w:val="22"/>
        </w:rPr>
        <w:tab/>
      </w:r>
    </w:p>
    <w:p w14:paraId="4D8A2D49" w14:textId="6757F75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color w:val="auto"/>
          <w:sz w:val="22"/>
          <w:szCs w:val="22"/>
        </w:rPr>
        <w:t xml:space="preserve">Zhotovitel je odpovědný za to, že </w:t>
      </w:r>
      <w:r w:rsidR="00066725" w:rsidRPr="00EB306E">
        <w:rPr>
          <w:rFonts w:ascii="Times New Roman" w:hAnsi="Times New Roman"/>
          <w:color w:val="auto"/>
          <w:sz w:val="22"/>
          <w:szCs w:val="22"/>
        </w:rPr>
        <w:t>Dílo</w:t>
      </w:r>
      <w:r w:rsidRPr="00EB306E">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sidRPr="00EB306E">
        <w:rPr>
          <w:rFonts w:ascii="Times New Roman" w:hAnsi="Times New Roman"/>
          <w:color w:val="auto"/>
          <w:sz w:val="22"/>
          <w:szCs w:val="22"/>
        </w:rPr>
        <w:t>,</w:t>
      </w:r>
      <w:r w:rsidR="000803AF" w:rsidRPr="00EB306E">
        <w:rPr>
          <w:rFonts w:ascii="Times New Roman" w:hAnsi="Times New Roman"/>
          <w:color w:val="auto"/>
          <w:sz w:val="22"/>
          <w:szCs w:val="22"/>
        </w:rPr>
        <w:t xml:space="preserve"> jakož i normami a předpisy obecně závaznými</w:t>
      </w:r>
      <w:r w:rsidRPr="00EB306E">
        <w:rPr>
          <w:rFonts w:ascii="Times New Roman" w:hAnsi="Times New Roman"/>
          <w:color w:val="auto"/>
          <w:sz w:val="22"/>
          <w:szCs w:val="22"/>
        </w:rPr>
        <w:t>.</w:t>
      </w:r>
    </w:p>
    <w:p w14:paraId="48F8277B" w14:textId="13EA9D1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nemá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2C3AEB"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a to, jak se tato vada projevuje</w:t>
      </w:r>
      <w:r w:rsidR="00ED7CD7" w:rsidRPr="00EB306E">
        <w:rPr>
          <w:rFonts w:ascii="Times New Roman" w:hAnsi="Times New Roman"/>
          <w:color w:val="auto"/>
          <w:sz w:val="22"/>
          <w:szCs w:val="22"/>
        </w:rPr>
        <w:t>,</w:t>
      </w:r>
      <w:r w:rsidRPr="00EB306E">
        <w:rPr>
          <w:rFonts w:ascii="Times New Roman" w:hAnsi="Times New Roman"/>
          <w:color w:val="auto"/>
          <w:sz w:val="22"/>
          <w:szCs w:val="22"/>
        </w:rPr>
        <w:t xml:space="preserve"> písemně zhotoviteli (datovou zprávou</w:t>
      </w:r>
      <w:r w:rsidR="002C3AEB" w:rsidRPr="00EB306E">
        <w:rPr>
          <w:rFonts w:ascii="Times New Roman" w:hAnsi="Times New Roman"/>
          <w:sz w:val="22"/>
          <w:szCs w:val="22"/>
        </w:rPr>
        <w:t>, e-mailem, faxem</w:t>
      </w:r>
      <w:r w:rsidRPr="00EB306E">
        <w:rPr>
          <w:rFonts w:ascii="Times New Roman" w:hAnsi="Times New Roman"/>
          <w:sz w:val="22"/>
          <w:szCs w:val="22"/>
        </w:rPr>
        <w:t xml:space="preserve"> nebo doporučeným dopisem na adresu </w:t>
      </w:r>
      <w:r w:rsidR="00803E97" w:rsidRPr="00EB306E">
        <w:rPr>
          <w:rFonts w:ascii="Times New Roman" w:hAnsi="Times New Roman"/>
          <w:sz w:val="22"/>
          <w:szCs w:val="22"/>
        </w:rPr>
        <w:t>zhotovitele</w:t>
      </w:r>
      <w:r w:rsidRPr="00EB306E">
        <w:rPr>
          <w:rFonts w:ascii="Times New Roman" w:hAnsi="Times New Roman"/>
          <w:sz w:val="22"/>
          <w:szCs w:val="22"/>
        </w:rPr>
        <w:t xml:space="preserve">). </w:t>
      </w:r>
      <w:r w:rsidR="002C3AEB" w:rsidRPr="00EB306E">
        <w:rPr>
          <w:rFonts w:ascii="Times New Roman" w:hAnsi="Times New Roman"/>
          <w:sz w:val="22"/>
          <w:szCs w:val="22"/>
        </w:rPr>
        <w:t>Nestanoví-li objednatel v písemném oznámení jinak</w:t>
      </w:r>
      <w:r w:rsidRPr="00EB306E">
        <w:rPr>
          <w:rFonts w:ascii="Times New Roman" w:hAnsi="Times New Roman"/>
          <w:sz w:val="22"/>
          <w:szCs w:val="22"/>
        </w:rPr>
        <w:t>, má se za to, že požaduje bezplatné odstranění vady</w:t>
      </w:r>
      <w:r w:rsidR="00A00890" w:rsidRPr="00EB306E">
        <w:rPr>
          <w:rFonts w:ascii="Times New Roman" w:hAnsi="Times New Roman"/>
          <w:sz w:val="22"/>
          <w:szCs w:val="22"/>
        </w:rPr>
        <w:t xml:space="preserve"> provedením opravy</w:t>
      </w:r>
      <w:r w:rsidRPr="00EB306E">
        <w:rPr>
          <w:rFonts w:ascii="Times New Roman" w:hAnsi="Times New Roman"/>
          <w:sz w:val="22"/>
          <w:szCs w:val="22"/>
        </w:rPr>
        <w:t xml:space="preserve">. Zhotovitel je povinen tuto vadu odstranit do </w:t>
      </w:r>
      <w:r w:rsidR="00D5759A" w:rsidRPr="00EB306E">
        <w:rPr>
          <w:rFonts w:ascii="Times New Roman" w:hAnsi="Times New Roman"/>
          <w:sz w:val="22"/>
          <w:szCs w:val="22"/>
        </w:rPr>
        <w:t>patnácti (</w:t>
      </w:r>
      <w:r w:rsidRPr="00EB306E">
        <w:rPr>
          <w:rFonts w:ascii="Times New Roman" w:hAnsi="Times New Roman"/>
          <w:sz w:val="22"/>
          <w:szCs w:val="22"/>
        </w:rPr>
        <w:t>15</w:t>
      </w:r>
      <w:r w:rsidR="00D5759A" w:rsidRPr="00EB306E">
        <w:rPr>
          <w:rFonts w:ascii="Times New Roman" w:hAnsi="Times New Roman"/>
          <w:sz w:val="22"/>
          <w:szCs w:val="22"/>
        </w:rPr>
        <w:t>)</w:t>
      </w:r>
      <w:r w:rsidRPr="00EB306E">
        <w:rPr>
          <w:rFonts w:ascii="Times New Roman" w:hAnsi="Times New Roman"/>
          <w:sz w:val="22"/>
          <w:szCs w:val="22"/>
        </w:rPr>
        <w:t xml:space="preserve"> kalendářních dnů od doručení zprávy</w:t>
      </w:r>
      <w:r w:rsidR="001E0861" w:rsidRPr="00EB306E">
        <w:rPr>
          <w:rFonts w:ascii="Times New Roman" w:hAnsi="Times New Roman"/>
          <w:sz w:val="22"/>
          <w:szCs w:val="22"/>
        </w:rPr>
        <w:t>,</w:t>
      </w:r>
      <w:r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Pr="00EB306E">
        <w:rPr>
          <w:rFonts w:ascii="Times New Roman" w:hAnsi="Times New Roman"/>
          <w:sz w:val="22"/>
          <w:szCs w:val="22"/>
        </w:rPr>
        <w:t>dohodnuto jinak.</w:t>
      </w:r>
    </w:p>
    <w:p w14:paraId="730F6AFA" w14:textId="2A9921DF" w:rsidR="00066725"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8616D8"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bez</w:t>
      </w:r>
      <w:r w:rsidR="00F65E43" w:rsidRPr="00EB306E">
        <w:rPr>
          <w:rFonts w:ascii="Times New Roman" w:hAnsi="Times New Roman"/>
          <w:color w:val="auto"/>
          <w:sz w:val="22"/>
          <w:szCs w:val="22"/>
        </w:rPr>
        <w:t>odkladně</w:t>
      </w:r>
      <w:r w:rsidRPr="00EB306E">
        <w:rPr>
          <w:rFonts w:ascii="Times New Roman" w:hAnsi="Times New Roman"/>
          <w:color w:val="auto"/>
          <w:sz w:val="22"/>
          <w:szCs w:val="22"/>
        </w:rPr>
        <w:t xml:space="preserve"> zhotoviteli telefonicky (tel. </w:t>
      </w:r>
      <w:r w:rsidR="002C3AEB" w:rsidRPr="00EB306E">
        <w:rPr>
          <w:rFonts w:ascii="Times New Roman" w:hAnsi="Times New Roman"/>
          <w:color w:val="auto"/>
          <w:sz w:val="22"/>
          <w:szCs w:val="22"/>
          <w:highlight w:val="yellow"/>
        </w:rPr>
        <w:t>…</w:t>
      </w:r>
      <w:r w:rsidR="002C3AEB"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i písemně (na e-mail </w:t>
      </w:r>
      <w:r w:rsidR="007626FC" w:rsidRPr="00EB306E">
        <w:rPr>
          <w:rFonts w:ascii="Times New Roman" w:hAnsi="Times New Roman"/>
          <w:color w:val="auto"/>
          <w:sz w:val="22"/>
          <w:szCs w:val="22"/>
          <w:highlight w:val="yellow"/>
        </w:rPr>
        <w:t>…</w:t>
      </w:r>
      <w:r w:rsidRPr="00EB306E">
        <w:rPr>
          <w:rFonts w:ascii="Times New Roman" w:hAnsi="Times New Roman"/>
          <w:color w:val="auto"/>
          <w:sz w:val="22"/>
          <w:szCs w:val="22"/>
        </w:rPr>
        <w:t>)</w:t>
      </w:r>
      <w:r w:rsidR="007626FC" w:rsidRPr="00EB306E">
        <w:rPr>
          <w:rFonts w:ascii="Times New Roman" w:hAnsi="Times New Roman"/>
          <w:i/>
          <w:color w:val="00B0F0"/>
          <w:sz w:val="22"/>
          <w:szCs w:val="22"/>
        </w:rPr>
        <w:t xml:space="preserve"> </w:t>
      </w:r>
      <w:r w:rsidR="002C3AEB" w:rsidRPr="00EB306E">
        <w:rPr>
          <w:rFonts w:ascii="Times New Roman" w:hAnsi="Times New Roman"/>
          <w:i/>
          <w:color w:val="000000" w:themeColor="text1"/>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D010D8" w:rsidRPr="00EB306E">
        <w:rPr>
          <w:rFonts w:ascii="Times New Roman" w:hAnsi="Times New Roman"/>
          <w:i/>
          <w:iCs/>
          <w:sz w:val="22"/>
          <w:szCs w:val="22"/>
          <w:highlight w:val="cyan"/>
        </w:rPr>
        <w:t>oba údaje</w:t>
      </w:r>
      <w:r w:rsidR="00D010D8" w:rsidRPr="00EB306E">
        <w:rPr>
          <w:rFonts w:ascii="Times New Roman" w:hAnsi="Times New Roman"/>
          <w:sz w:val="22"/>
          <w:szCs w:val="22"/>
          <w:highlight w:val="cyan"/>
        </w:rPr>
        <w:t xml:space="preserve"> </w:t>
      </w:r>
      <w:r w:rsidR="002C3AEB" w:rsidRPr="00EB306E">
        <w:rPr>
          <w:rFonts w:ascii="Times New Roman" w:hAnsi="Times New Roman"/>
          <w:i/>
          <w:color w:val="000000" w:themeColor="text1"/>
          <w:sz w:val="22"/>
          <w:szCs w:val="22"/>
          <w:highlight w:val="cyan"/>
        </w:rPr>
        <w:t>doplní dodavatel</w:t>
      </w:r>
      <w:r w:rsidR="00CC20ED" w:rsidRPr="00EB306E">
        <w:rPr>
          <w:rFonts w:ascii="Times New Roman" w:hAnsi="Times New Roman"/>
          <w:i/>
          <w:color w:val="000000" w:themeColor="text1"/>
          <w:sz w:val="22"/>
          <w:szCs w:val="22"/>
          <w:highlight w:val="cyan"/>
        </w:rPr>
        <w:t>, následně poznámku smaže</w:t>
      </w:r>
      <w:r w:rsidR="002C3AEB" w:rsidRPr="00EB306E">
        <w:rPr>
          <w:rFonts w:ascii="Times New Roman" w:hAnsi="Times New Roman"/>
          <w:i/>
          <w:color w:val="000000" w:themeColor="text1"/>
          <w:sz w:val="22"/>
          <w:szCs w:val="22"/>
          <w:highlight w:val="cyan"/>
        </w:rPr>
        <w:t>]</w:t>
      </w:r>
      <w:r w:rsidRPr="00EB306E">
        <w:rPr>
          <w:rFonts w:ascii="Times New Roman" w:hAnsi="Times New Roman"/>
          <w:color w:val="auto"/>
          <w:sz w:val="22"/>
          <w:szCs w:val="22"/>
        </w:rPr>
        <w:t xml:space="preserve">. </w:t>
      </w:r>
      <w:r w:rsidR="007C15BF" w:rsidRPr="00EB306E">
        <w:rPr>
          <w:rFonts w:ascii="Times New Roman" w:hAnsi="Times New Roman"/>
          <w:sz w:val="22"/>
          <w:szCs w:val="22"/>
        </w:rPr>
        <w:t xml:space="preserve">Nestanoví-li objednatel jinak, </w:t>
      </w:r>
      <w:r w:rsidRPr="00EB306E">
        <w:rPr>
          <w:rFonts w:ascii="Times New Roman" w:hAnsi="Times New Roman"/>
          <w:color w:val="auto"/>
          <w:sz w:val="22"/>
          <w:szCs w:val="22"/>
        </w:rPr>
        <w:t>má se za to, že požaduje okamžité bezplatné odstranění vady</w:t>
      </w:r>
      <w:r w:rsidR="00A00890" w:rsidRPr="00EB306E">
        <w:rPr>
          <w:rFonts w:ascii="Times New Roman" w:hAnsi="Times New Roman"/>
          <w:color w:val="auto"/>
          <w:sz w:val="22"/>
          <w:szCs w:val="22"/>
        </w:rPr>
        <w:t xml:space="preserve"> provedením opravy</w:t>
      </w:r>
      <w:r w:rsidRPr="00EB306E">
        <w:rPr>
          <w:rFonts w:ascii="Times New Roman" w:hAnsi="Times New Roman"/>
          <w:color w:val="auto"/>
          <w:sz w:val="22"/>
          <w:szCs w:val="22"/>
        </w:rPr>
        <w:t>.</w:t>
      </w:r>
      <w:r w:rsidR="00066725" w:rsidRPr="00EB306E">
        <w:rPr>
          <w:rFonts w:ascii="Times New Roman" w:hAnsi="Times New Roman"/>
          <w:sz w:val="22"/>
          <w:szCs w:val="22"/>
        </w:rPr>
        <w:t xml:space="preserve"> Zhotovitel je povinen</w:t>
      </w:r>
      <w:r w:rsidR="00685ED5" w:rsidRPr="00EB306E">
        <w:rPr>
          <w:rFonts w:ascii="Times New Roman" w:hAnsi="Times New Roman"/>
          <w:sz w:val="22"/>
          <w:szCs w:val="22"/>
        </w:rPr>
        <w:t xml:space="preserve"> nastoupit k odstraňování takovéto vady ihned, nejpozději však do </w:t>
      </w:r>
      <w:r w:rsidR="00853424" w:rsidRPr="00EB306E">
        <w:rPr>
          <w:rFonts w:ascii="Times New Roman" w:hAnsi="Times New Roman"/>
          <w:sz w:val="22"/>
          <w:szCs w:val="22"/>
        </w:rPr>
        <w:t>120</w:t>
      </w:r>
      <w:r w:rsidR="00685ED5" w:rsidRPr="00EB306E">
        <w:rPr>
          <w:rFonts w:ascii="Times New Roman" w:hAnsi="Times New Roman"/>
          <w:sz w:val="22"/>
          <w:szCs w:val="22"/>
        </w:rPr>
        <w:t xml:space="preserve"> minut od jejího oznámení a je povinen ji odstranit rovněž ihned po nastoupení, nejpozději však </w:t>
      </w:r>
      <w:r w:rsidR="00066725" w:rsidRPr="00EB306E">
        <w:rPr>
          <w:rFonts w:ascii="Times New Roman" w:hAnsi="Times New Roman"/>
          <w:sz w:val="22"/>
          <w:szCs w:val="22"/>
        </w:rPr>
        <w:t xml:space="preserve">do 24 hodin od </w:t>
      </w:r>
      <w:r w:rsidR="0042266E" w:rsidRPr="00EB306E">
        <w:rPr>
          <w:rFonts w:ascii="Times New Roman" w:hAnsi="Times New Roman"/>
          <w:sz w:val="22"/>
          <w:szCs w:val="22"/>
        </w:rPr>
        <w:t>oznámení vady</w:t>
      </w:r>
      <w:r w:rsidR="00066725"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00066725" w:rsidRPr="00EB306E">
        <w:rPr>
          <w:rFonts w:ascii="Times New Roman" w:hAnsi="Times New Roman"/>
          <w:sz w:val="22"/>
          <w:szCs w:val="22"/>
        </w:rPr>
        <w:t>dohodnuto jinak.</w:t>
      </w:r>
    </w:p>
    <w:p w14:paraId="6D82C20E" w14:textId="380289BC" w:rsidR="00915703" w:rsidRPr="00EB306E"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8.1. této smlouvy.</w:t>
      </w:r>
    </w:p>
    <w:p w14:paraId="751483A2" w14:textId="2CBC7F29" w:rsidR="00723757"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nese veškeré náklady spojené se zárukou</w:t>
      </w:r>
      <w:r w:rsidR="00066725" w:rsidRPr="00EB306E">
        <w:rPr>
          <w:rFonts w:ascii="Times New Roman" w:hAnsi="Times New Roman"/>
          <w:sz w:val="22"/>
          <w:szCs w:val="22"/>
        </w:rPr>
        <w:t xml:space="preserve"> a odstraňováním vad Díla</w:t>
      </w:r>
      <w:r w:rsidRPr="00EB306E">
        <w:rPr>
          <w:rFonts w:ascii="Times New Roman" w:hAnsi="Times New Roman"/>
          <w:sz w:val="22"/>
          <w:szCs w:val="22"/>
        </w:rPr>
        <w:t>.</w:t>
      </w:r>
      <w:r w:rsidR="00723757" w:rsidRPr="00EB306E">
        <w:rPr>
          <w:rFonts w:ascii="Times New Roman" w:hAnsi="Times New Roman"/>
          <w:sz w:val="22"/>
          <w:szCs w:val="22"/>
        </w:rPr>
        <w:t xml:space="preserve"> Neodstraní-li zhotovitel vady ve stanovené lhůtě</w:t>
      </w:r>
      <w:r w:rsidR="00A4246B" w:rsidRPr="00EB306E">
        <w:rPr>
          <w:rFonts w:ascii="Times New Roman" w:hAnsi="Times New Roman"/>
          <w:sz w:val="22"/>
          <w:szCs w:val="22"/>
        </w:rPr>
        <w:t xml:space="preserve"> nebo nenastoupí-li k odstraňování vady ve stanovené lhůtě</w:t>
      </w:r>
      <w:r w:rsidR="00723757" w:rsidRPr="00EB306E">
        <w:rPr>
          <w:rFonts w:ascii="Times New Roman" w:hAnsi="Times New Roman"/>
          <w:sz w:val="22"/>
          <w:szCs w:val="22"/>
        </w:rPr>
        <w:t xml:space="preserve">, je objednatel oprávněn </w:t>
      </w:r>
      <w:r w:rsidR="007C15BF" w:rsidRPr="00EB306E">
        <w:rPr>
          <w:rFonts w:ascii="Times New Roman" w:hAnsi="Times New Roman"/>
          <w:sz w:val="22"/>
          <w:szCs w:val="22"/>
        </w:rPr>
        <w:t xml:space="preserve">již bez dalšího </w:t>
      </w:r>
      <w:r w:rsidR="00723757" w:rsidRPr="00EB306E">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06A921A7" w:rsidR="000803AF" w:rsidRPr="00EB306E"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že v případě výskytu </w:t>
      </w:r>
      <w:r w:rsidR="00803E97" w:rsidRPr="00EB306E">
        <w:rPr>
          <w:rFonts w:ascii="Times New Roman" w:hAnsi="Times New Roman"/>
          <w:sz w:val="22"/>
          <w:szCs w:val="22"/>
        </w:rPr>
        <w:t xml:space="preserve">jakékoli </w:t>
      </w:r>
      <w:r w:rsidRPr="00EB306E">
        <w:rPr>
          <w:rFonts w:ascii="Times New Roman" w:hAnsi="Times New Roman"/>
          <w:sz w:val="22"/>
          <w:szCs w:val="22"/>
        </w:rPr>
        <w:t xml:space="preserve">vady, která má vliv na přerušení drážní </w:t>
      </w:r>
      <w:r w:rsidR="007E60E1" w:rsidRPr="00EB306E">
        <w:rPr>
          <w:rFonts w:ascii="Times New Roman" w:hAnsi="Times New Roman"/>
          <w:sz w:val="22"/>
          <w:szCs w:val="22"/>
        </w:rPr>
        <w:t xml:space="preserve">nebo autobusové </w:t>
      </w:r>
      <w:r w:rsidRPr="00EB306E">
        <w:rPr>
          <w:rFonts w:ascii="Times New Roman" w:hAnsi="Times New Roman"/>
          <w:sz w:val="22"/>
          <w:szCs w:val="22"/>
        </w:rPr>
        <w:t>dopravy</w:t>
      </w:r>
      <w:r w:rsidR="00803E97" w:rsidRPr="00EB306E">
        <w:rPr>
          <w:rFonts w:ascii="Times New Roman" w:hAnsi="Times New Roman"/>
          <w:sz w:val="22"/>
          <w:szCs w:val="22"/>
        </w:rPr>
        <w:t xml:space="preserve"> po dobu záruční doby 60 měsíců dle bodu 8.1 této smlouvy</w:t>
      </w:r>
      <w:r w:rsidRPr="00EB306E">
        <w:rPr>
          <w:rFonts w:ascii="Times New Roman" w:hAnsi="Times New Roman"/>
          <w:sz w:val="22"/>
          <w:szCs w:val="22"/>
        </w:rPr>
        <w:t>, zavazuje se zhotovitel</w:t>
      </w:r>
      <w:r w:rsidR="00002758" w:rsidRPr="00EB306E">
        <w:rPr>
          <w:rFonts w:ascii="Times New Roman" w:hAnsi="Times New Roman"/>
          <w:sz w:val="22"/>
          <w:szCs w:val="22"/>
        </w:rPr>
        <w:t xml:space="preserve"> nastoupit na odstraňování vady a</w:t>
      </w:r>
      <w:r w:rsidRPr="00EB306E">
        <w:rPr>
          <w:rFonts w:ascii="Times New Roman" w:hAnsi="Times New Roman"/>
          <w:sz w:val="22"/>
          <w:szCs w:val="22"/>
        </w:rPr>
        <w:t xml:space="preserve"> provést odstranění této vady ve lhůt</w:t>
      </w:r>
      <w:r w:rsidR="00002758" w:rsidRPr="00EB306E">
        <w:rPr>
          <w:rFonts w:ascii="Times New Roman" w:hAnsi="Times New Roman"/>
          <w:sz w:val="22"/>
          <w:szCs w:val="22"/>
        </w:rPr>
        <w:t>ách</w:t>
      </w:r>
      <w:r w:rsidRPr="00EB306E">
        <w:rPr>
          <w:rFonts w:ascii="Times New Roman" w:hAnsi="Times New Roman"/>
          <w:sz w:val="22"/>
          <w:szCs w:val="22"/>
        </w:rPr>
        <w:t xml:space="preserve"> stanoven</w:t>
      </w:r>
      <w:r w:rsidR="00002758" w:rsidRPr="00EB306E">
        <w:rPr>
          <w:rFonts w:ascii="Times New Roman" w:hAnsi="Times New Roman"/>
          <w:sz w:val="22"/>
          <w:szCs w:val="22"/>
        </w:rPr>
        <w:t>ých</w:t>
      </w:r>
      <w:r w:rsidRPr="00EB306E">
        <w:rPr>
          <w:rFonts w:ascii="Times New Roman" w:hAnsi="Times New Roman"/>
          <w:sz w:val="22"/>
          <w:szCs w:val="22"/>
        </w:rPr>
        <w:t xml:space="preserve"> v bodě </w:t>
      </w:r>
      <w:r w:rsidR="00803E97" w:rsidRPr="00EB306E">
        <w:rPr>
          <w:rFonts w:ascii="Times New Roman" w:hAnsi="Times New Roman"/>
          <w:sz w:val="22"/>
          <w:szCs w:val="22"/>
        </w:rPr>
        <w:t>8</w:t>
      </w:r>
      <w:r w:rsidRPr="00EB306E">
        <w:rPr>
          <w:rFonts w:ascii="Times New Roman" w:hAnsi="Times New Roman"/>
          <w:sz w:val="22"/>
          <w:szCs w:val="22"/>
        </w:rPr>
        <w:t>.4</w:t>
      </w:r>
      <w:r w:rsidR="001C751D" w:rsidRPr="00EB306E">
        <w:rPr>
          <w:rFonts w:ascii="Times New Roman" w:hAnsi="Times New Roman"/>
          <w:sz w:val="22"/>
          <w:szCs w:val="22"/>
        </w:rPr>
        <w:t xml:space="preserve"> tohoto článku</w:t>
      </w:r>
      <w:r w:rsidR="007C15BF" w:rsidRPr="00EB306E">
        <w:rPr>
          <w:rFonts w:ascii="Times New Roman" w:hAnsi="Times New Roman"/>
          <w:sz w:val="22"/>
          <w:szCs w:val="22"/>
        </w:rPr>
        <w:t xml:space="preserve"> vždy</w:t>
      </w:r>
      <w:r w:rsidRPr="00EB306E">
        <w:rPr>
          <w:rFonts w:ascii="Times New Roman" w:hAnsi="Times New Roman"/>
          <w:sz w:val="22"/>
          <w:szCs w:val="22"/>
        </w:rPr>
        <w:t xml:space="preserve">, a to bez ohledu, zda </w:t>
      </w:r>
      <w:r w:rsidR="00803E97" w:rsidRPr="00EB306E">
        <w:rPr>
          <w:rFonts w:ascii="Times New Roman" w:hAnsi="Times New Roman"/>
          <w:sz w:val="22"/>
          <w:szCs w:val="22"/>
        </w:rPr>
        <w:t>považuje danou vadu za vadu záruční</w:t>
      </w:r>
      <w:r w:rsidRPr="00EB306E">
        <w:rPr>
          <w:rFonts w:ascii="Times New Roman" w:hAnsi="Times New Roman"/>
          <w:sz w:val="22"/>
          <w:szCs w:val="22"/>
        </w:rPr>
        <w:t xml:space="preserve">. Pokud zhotovitel následně prokáže, </w:t>
      </w:r>
      <w:r w:rsidRPr="00EB306E">
        <w:rPr>
          <w:rFonts w:ascii="Times New Roman" w:hAnsi="Times New Roman"/>
          <w:sz w:val="22"/>
          <w:szCs w:val="22"/>
        </w:rPr>
        <w:lastRenderedPageBreak/>
        <w:t>že se nejedná o záruční vadu ve smyslu tohoto článku</w:t>
      </w:r>
      <w:r w:rsidR="00355BC4" w:rsidRPr="00EB306E">
        <w:rPr>
          <w:rFonts w:ascii="Times New Roman" w:hAnsi="Times New Roman"/>
          <w:sz w:val="22"/>
          <w:szCs w:val="22"/>
        </w:rPr>
        <w:t xml:space="preserve"> smlouvy</w:t>
      </w:r>
      <w:r w:rsidR="001C751D" w:rsidRPr="00EB306E">
        <w:rPr>
          <w:rFonts w:ascii="Times New Roman" w:hAnsi="Times New Roman"/>
          <w:sz w:val="22"/>
          <w:szCs w:val="22"/>
        </w:rPr>
        <w:t xml:space="preserve">, zavazuje se objednatel uhradit </w:t>
      </w:r>
      <w:r w:rsidR="00450711" w:rsidRPr="00EB306E">
        <w:rPr>
          <w:rFonts w:ascii="Times New Roman" w:hAnsi="Times New Roman"/>
          <w:sz w:val="22"/>
          <w:szCs w:val="22"/>
        </w:rPr>
        <w:t xml:space="preserve">zhotoviteli </w:t>
      </w:r>
      <w:r w:rsidR="001C751D" w:rsidRPr="00EB306E">
        <w:rPr>
          <w:rFonts w:ascii="Times New Roman" w:hAnsi="Times New Roman"/>
          <w:sz w:val="22"/>
          <w:szCs w:val="22"/>
        </w:rPr>
        <w:t>přiměřen</w:t>
      </w:r>
      <w:r w:rsidR="00803E97" w:rsidRPr="00EB306E">
        <w:rPr>
          <w:rFonts w:ascii="Times New Roman" w:hAnsi="Times New Roman"/>
          <w:sz w:val="22"/>
          <w:szCs w:val="22"/>
        </w:rPr>
        <w:t>ou cenu odstranění příslušné vady</w:t>
      </w:r>
      <w:r w:rsidR="008B391F" w:rsidRPr="00EB306E">
        <w:rPr>
          <w:rFonts w:ascii="Times New Roman" w:hAnsi="Times New Roman"/>
          <w:sz w:val="22"/>
          <w:szCs w:val="22"/>
        </w:rPr>
        <w:t>, tedy cenu obvyklou v daném místě a čase, která bude sjednána smluvními stranami po provedeném průzkumu trhu; v případě nedohody bude cena určena znaleckým posudkem</w:t>
      </w:r>
      <w:r w:rsidR="001C751D" w:rsidRPr="00EB306E">
        <w:rPr>
          <w:rFonts w:ascii="Times New Roman" w:hAnsi="Times New Roman"/>
          <w:sz w:val="22"/>
          <w:szCs w:val="22"/>
        </w:rPr>
        <w:t>.</w:t>
      </w:r>
      <w:r w:rsidRPr="00EB306E">
        <w:rPr>
          <w:rFonts w:ascii="Times New Roman" w:hAnsi="Times New Roman"/>
          <w:sz w:val="22"/>
          <w:szCs w:val="22"/>
        </w:rPr>
        <w:t xml:space="preserve"> </w:t>
      </w:r>
    </w:p>
    <w:p w14:paraId="2F31761A"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Sankční ujednání</w:t>
      </w:r>
    </w:p>
    <w:p w14:paraId="090A84BB" w14:textId="50B70A5B"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prodlení </w:t>
      </w:r>
      <w:r w:rsidR="001A70E7" w:rsidRPr="00EB306E">
        <w:rPr>
          <w:rFonts w:ascii="Times New Roman" w:hAnsi="Times New Roman"/>
          <w:sz w:val="22"/>
          <w:szCs w:val="22"/>
        </w:rPr>
        <w:t xml:space="preserve">zhotovitele </w:t>
      </w:r>
      <w:r w:rsidRPr="00EB306E">
        <w:rPr>
          <w:rFonts w:ascii="Times New Roman" w:hAnsi="Times New Roman"/>
          <w:sz w:val="22"/>
          <w:szCs w:val="22"/>
        </w:rPr>
        <w:t>s</w:t>
      </w:r>
      <w:r w:rsidR="00141943" w:rsidRPr="00EB306E">
        <w:rPr>
          <w:rFonts w:ascii="Times New Roman" w:hAnsi="Times New Roman"/>
          <w:sz w:val="22"/>
          <w:szCs w:val="22"/>
        </w:rPr>
        <w:t> pl</w:t>
      </w:r>
      <w:r w:rsidR="00204246" w:rsidRPr="00EB306E">
        <w:rPr>
          <w:rFonts w:ascii="Times New Roman" w:hAnsi="Times New Roman"/>
          <w:sz w:val="22"/>
          <w:szCs w:val="22"/>
        </w:rPr>
        <w:t>n</w:t>
      </w:r>
      <w:r w:rsidR="00141943" w:rsidRPr="00EB306E">
        <w:rPr>
          <w:rFonts w:ascii="Times New Roman" w:hAnsi="Times New Roman"/>
          <w:sz w:val="22"/>
          <w:szCs w:val="22"/>
        </w:rPr>
        <w:t>ěním jakéhokoli termínu</w:t>
      </w:r>
      <w:r w:rsidR="009217B9" w:rsidRPr="00EB306E">
        <w:rPr>
          <w:rFonts w:ascii="Times New Roman" w:hAnsi="Times New Roman"/>
          <w:sz w:val="22"/>
          <w:szCs w:val="22"/>
        </w:rPr>
        <w:t xml:space="preserve"> dle bodu</w:t>
      </w:r>
      <w:r w:rsidR="00141943" w:rsidRPr="00EB306E">
        <w:rPr>
          <w:rFonts w:ascii="Times New Roman" w:hAnsi="Times New Roman"/>
          <w:sz w:val="22"/>
          <w:szCs w:val="22"/>
        </w:rPr>
        <w:t xml:space="preserve"> </w:t>
      </w:r>
      <w:r w:rsidR="00450711" w:rsidRPr="00EB306E">
        <w:rPr>
          <w:rFonts w:ascii="Times New Roman" w:hAnsi="Times New Roman"/>
          <w:sz w:val="22"/>
          <w:szCs w:val="22"/>
        </w:rPr>
        <w:t>5</w:t>
      </w:r>
      <w:r w:rsidR="009217B9" w:rsidRPr="00EB306E">
        <w:rPr>
          <w:rFonts w:ascii="Times New Roman" w:hAnsi="Times New Roman"/>
          <w:sz w:val="22"/>
          <w:szCs w:val="22"/>
        </w:rPr>
        <w:t>.1</w:t>
      </w:r>
      <w:r w:rsidR="001A70E7" w:rsidRPr="00EB306E">
        <w:rPr>
          <w:rFonts w:ascii="Times New Roman" w:hAnsi="Times New Roman"/>
          <w:sz w:val="22"/>
          <w:szCs w:val="22"/>
        </w:rPr>
        <w:t xml:space="preserve"> této smlouvy</w:t>
      </w:r>
      <w:r w:rsidR="00141943" w:rsidRPr="00EB306E">
        <w:rPr>
          <w:rFonts w:ascii="Times New Roman" w:hAnsi="Times New Roman"/>
          <w:sz w:val="22"/>
          <w:szCs w:val="22"/>
        </w:rPr>
        <w:t xml:space="preserve"> (zejména, ale nikoli výlučně, s provedením Díla v Termínu plnění)</w:t>
      </w:r>
      <w:r w:rsidRPr="00EB306E">
        <w:rPr>
          <w:rFonts w:ascii="Times New Roman" w:hAnsi="Times New Roman"/>
          <w:sz w:val="22"/>
          <w:szCs w:val="22"/>
        </w:rPr>
        <w:t xml:space="preserve">, </w:t>
      </w:r>
      <w:r w:rsidR="001A70E7" w:rsidRPr="00EB306E">
        <w:rPr>
          <w:rFonts w:ascii="Times New Roman" w:hAnsi="Times New Roman"/>
          <w:sz w:val="22"/>
          <w:szCs w:val="22"/>
        </w:rPr>
        <w:t xml:space="preserve">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0,</w:t>
      </w:r>
      <w:r w:rsidR="00063593" w:rsidRPr="00EB306E" w:rsidDel="00063593">
        <w:rPr>
          <w:rFonts w:ascii="Times New Roman" w:hAnsi="Times New Roman"/>
          <w:sz w:val="22"/>
          <w:szCs w:val="22"/>
        </w:rPr>
        <w:t xml:space="preserve"> </w:t>
      </w:r>
      <w:r w:rsidR="00E66B22">
        <w:rPr>
          <w:rFonts w:ascii="Times New Roman" w:hAnsi="Times New Roman"/>
          <w:sz w:val="22"/>
          <w:szCs w:val="22"/>
        </w:rPr>
        <w:t>3</w:t>
      </w:r>
      <w:r w:rsidR="007511A0" w:rsidRPr="00EB306E">
        <w:rPr>
          <w:rFonts w:ascii="Times New Roman" w:hAnsi="Times New Roman"/>
          <w:sz w:val="22"/>
          <w:szCs w:val="22"/>
        </w:rPr>
        <w:t xml:space="preserve"> </w:t>
      </w:r>
      <w:r w:rsidRPr="00EB306E">
        <w:rPr>
          <w:rFonts w:ascii="Times New Roman" w:hAnsi="Times New Roman"/>
          <w:sz w:val="22"/>
          <w:szCs w:val="22"/>
        </w:rPr>
        <w:t xml:space="preserve">% z celkové </w:t>
      </w:r>
      <w:r w:rsidR="001A70E7" w:rsidRPr="00EB306E">
        <w:rPr>
          <w:rFonts w:ascii="Times New Roman" w:hAnsi="Times New Roman"/>
          <w:sz w:val="22"/>
          <w:szCs w:val="22"/>
        </w:rPr>
        <w:t>ceny D</w:t>
      </w:r>
      <w:r w:rsidRPr="00EB306E">
        <w:rPr>
          <w:rFonts w:ascii="Times New Roman" w:hAnsi="Times New Roman"/>
          <w:sz w:val="22"/>
          <w:szCs w:val="22"/>
        </w:rPr>
        <w:t xml:space="preserve">íla </w:t>
      </w:r>
      <w:r w:rsidR="00334723" w:rsidRPr="00EB306E">
        <w:rPr>
          <w:rFonts w:ascii="Times New Roman" w:hAnsi="Times New Roman"/>
          <w:sz w:val="22"/>
          <w:szCs w:val="22"/>
        </w:rPr>
        <w:t>bez</w:t>
      </w:r>
      <w:r w:rsidRPr="00EB306E">
        <w:rPr>
          <w:rFonts w:ascii="Times New Roman" w:hAnsi="Times New Roman"/>
          <w:sz w:val="22"/>
          <w:szCs w:val="22"/>
        </w:rPr>
        <w:t xml:space="preserve"> DPH za každý i započatý den prodlení.</w:t>
      </w:r>
    </w:p>
    <w:p w14:paraId="07027826" w14:textId="20B4E162" w:rsidR="00A20C6D" w:rsidRDefault="00A20C6D" w:rsidP="000F4A88">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V případě, že </w:t>
      </w:r>
      <w:r w:rsidR="00E523FC">
        <w:rPr>
          <w:rFonts w:ascii="Times New Roman" w:hAnsi="Times New Roman"/>
          <w:sz w:val="22"/>
          <w:szCs w:val="22"/>
        </w:rPr>
        <w:t xml:space="preserve">v souvislosti s realizací díla zhotovitelem dojde </w:t>
      </w:r>
      <w:r>
        <w:rPr>
          <w:rFonts w:ascii="Times New Roman" w:hAnsi="Times New Roman"/>
          <w:sz w:val="22"/>
          <w:szCs w:val="22"/>
        </w:rPr>
        <w:t>k přerušení drážního provozu, je objednatel oprávněn požadovat po zhotoviteli smluvní pokutu ve výši 15.000,- Kč (slovy patnáct tisíc korun českých) za každou i započatou hodinu</w:t>
      </w:r>
      <w:r w:rsidR="00E523FC">
        <w:rPr>
          <w:rFonts w:ascii="Times New Roman" w:hAnsi="Times New Roman"/>
          <w:sz w:val="22"/>
          <w:szCs w:val="22"/>
        </w:rPr>
        <w:t xml:space="preserve"> trvání takovéhoto přerušení drážního provozu</w:t>
      </w:r>
      <w:r>
        <w:rPr>
          <w:rFonts w:ascii="Times New Roman" w:hAnsi="Times New Roman"/>
          <w:sz w:val="22"/>
          <w:szCs w:val="22"/>
        </w:rPr>
        <w:t>.</w:t>
      </w:r>
    </w:p>
    <w:p w14:paraId="4980295B" w14:textId="6B5315DA" w:rsidR="00685ED5" w:rsidRPr="00EB306E"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zhotovitele (i) s nástupem na odstraňování vad, které vedou k přerušení drážní</w:t>
      </w:r>
      <w:r w:rsidR="007E60E1" w:rsidRPr="00EB306E">
        <w:rPr>
          <w:rFonts w:ascii="Times New Roman" w:hAnsi="Times New Roman"/>
          <w:sz w:val="22"/>
          <w:szCs w:val="22"/>
        </w:rPr>
        <w:t xml:space="preserve"> nebo autobusové</w:t>
      </w:r>
      <w:r w:rsidRPr="00EB306E">
        <w:rPr>
          <w:rFonts w:ascii="Times New Roman" w:hAnsi="Times New Roman"/>
          <w:sz w:val="22"/>
          <w:szCs w:val="22"/>
        </w:rPr>
        <w:t xml:space="preserve"> dopravy v termínu dle bodu 8.4 této smlouvy a/nebo (ii) s odstraněním vad, které vedou k přerušení drážní</w:t>
      </w:r>
      <w:r w:rsidR="00A962EE">
        <w:rPr>
          <w:rFonts w:ascii="Times New Roman" w:hAnsi="Times New Roman"/>
          <w:sz w:val="22"/>
          <w:szCs w:val="22"/>
        </w:rPr>
        <w:t xml:space="preserve"> nebo autobusové</w:t>
      </w:r>
      <w:r w:rsidRPr="00EB306E">
        <w:rPr>
          <w:rFonts w:ascii="Times New Roman" w:hAnsi="Times New Roman"/>
          <w:sz w:val="22"/>
          <w:szCs w:val="22"/>
        </w:rPr>
        <w:t xml:space="preserve"> dopravy v termínu dle bodu 8.4 této smlouvy, je objednatel oprávněn požadovat po zhotoviteli smluvní pokutu ve výši 15.000,- Kč (slovy patnáct tisíc korun českých) za každou i započatou hodinu prodlení.</w:t>
      </w:r>
    </w:p>
    <w:p w14:paraId="02A7FEA7" w14:textId="41405E9E"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w:t>
      </w:r>
      <w:r w:rsidR="001A70E7" w:rsidRPr="00EB306E">
        <w:rPr>
          <w:rFonts w:ascii="Times New Roman" w:hAnsi="Times New Roman"/>
          <w:sz w:val="22"/>
          <w:szCs w:val="22"/>
        </w:rPr>
        <w:t> </w:t>
      </w:r>
      <w:r w:rsidRPr="00EB306E">
        <w:rPr>
          <w:rFonts w:ascii="Times New Roman" w:hAnsi="Times New Roman"/>
          <w:sz w:val="22"/>
          <w:szCs w:val="22"/>
        </w:rPr>
        <w:t>případě</w:t>
      </w:r>
      <w:r w:rsidR="001A70E7" w:rsidRPr="00EB306E">
        <w:rPr>
          <w:rFonts w:ascii="Times New Roman" w:hAnsi="Times New Roman"/>
          <w:sz w:val="22"/>
          <w:szCs w:val="22"/>
        </w:rPr>
        <w:t xml:space="preserve"> </w:t>
      </w:r>
      <w:r w:rsidRPr="00EB306E">
        <w:rPr>
          <w:rFonts w:ascii="Times New Roman" w:hAnsi="Times New Roman"/>
          <w:sz w:val="22"/>
          <w:szCs w:val="22"/>
        </w:rPr>
        <w:t xml:space="preserve">prodlení </w:t>
      </w:r>
      <w:r w:rsidR="001A70E7" w:rsidRPr="00EB306E">
        <w:rPr>
          <w:rFonts w:ascii="Times New Roman" w:hAnsi="Times New Roman"/>
          <w:sz w:val="22"/>
          <w:szCs w:val="22"/>
        </w:rPr>
        <w:t xml:space="preserve">zhotovitele </w:t>
      </w:r>
      <w:r w:rsidR="00683FFF" w:rsidRPr="00EB306E">
        <w:rPr>
          <w:rFonts w:ascii="Times New Roman" w:hAnsi="Times New Roman"/>
          <w:sz w:val="22"/>
          <w:szCs w:val="22"/>
        </w:rPr>
        <w:t>s</w:t>
      </w:r>
      <w:r w:rsidRPr="00EB306E">
        <w:rPr>
          <w:rFonts w:ascii="Times New Roman" w:hAnsi="Times New Roman"/>
          <w:sz w:val="22"/>
          <w:szCs w:val="22"/>
        </w:rPr>
        <w:t xml:space="preserve"> odstranění</w:t>
      </w:r>
      <w:r w:rsidR="00683FFF" w:rsidRPr="00EB306E">
        <w:rPr>
          <w:rFonts w:ascii="Times New Roman" w:hAnsi="Times New Roman"/>
          <w:sz w:val="22"/>
          <w:szCs w:val="22"/>
        </w:rPr>
        <w:t>m</w:t>
      </w:r>
      <w:r w:rsidRPr="00EB306E">
        <w:rPr>
          <w:rFonts w:ascii="Times New Roman" w:hAnsi="Times New Roman"/>
          <w:sz w:val="22"/>
          <w:szCs w:val="22"/>
        </w:rPr>
        <w:t xml:space="preserve"> záručních vad, které nevedou k přerušení </w:t>
      </w:r>
      <w:r w:rsidR="00C276F2" w:rsidRPr="00EB306E">
        <w:rPr>
          <w:rFonts w:ascii="Times New Roman" w:hAnsi="Times New Roman"/>
          <w:sz w:val="22"/>
          <w:szCs w:val="22"/>
        </w:rPr>
        <w:t>drážní</w:t>
      </w:r>
      <w:r w:rsidRPr="00EB306E">
        <w:rPr>
          <w:rFonts w:ascii="Times New Roman" w:hAnsi="Times New Roman"/>
          <w:sz w:val="22"/>
          <w:szCs w:val="22"/>
        </w:rPr>
        <w:t xml:space="preserve"> </w:t>
      </w:r>
      <w:r w:rsidR="00C44F77" w:rsidRPr="00EB306E">
        <w:rPr>
          <w:rFonts w:ascii="Times New Roman" w:hAnsi="Times New Roman"/>
          <w:sz w:val="22"/>
          <w:szCs w:val="22"/>
        </w:rPr>
        <w:t xml:space="preserve">nebo autobusové </w:t>
      </w:r>
      <w:r w:rsidRPr="00EB306E">
        <w:rPr>
          <w:rFonts w:ascii="Times New Roman" w:hAnsi="Times New Roman"/>
          <w:sz w:val="22"/>
          <w:szCs w:val="22"/>
        </w:rPr>
        <w:t xml:space="preserve">dopravy </w:t>
      </w:r>
      <w:r w:rsidR="00B4078D" w:rsidRPr="00EB306E">
        <w:rPr>
          <w:rFonts w:ascii="Times New Roman" w:hAnsi="Times New Roman"/>
          <w:sz w:val="22"/>
          <w:szCs w:val="22"/>
        </w:rPr>
        <w:t>dle bodu</w:t>
      </w:r>
      <w:r w:rsidRPr="00EB306E">
        <w:rPr>
          <w:rFonts w:ascii="Times New Roman" w:hAnsi="Times New Roman"/>
          <w:sz w:val="22"/>
          <w:szCs w:val="22"/>
        </w:rPr>
        <w:t xml:space="preserve"> </w:t>
      </w:r>
      <w:r w:rsidR="0008624E" w:rsidRPr="00EB306E">
        <w:rPr>
          <w:rFonts w:ascii="Times New Roman" w:hAnsi="Times New Roman"/>
          <w:sz w:val="22"/>
          <w:szCs w:val="22"/>
        </w:rPr>
        <w:t>8</w:t>
      </w:r>
      <w:r w:rsidRPr="00EB306E">
        <w:rPr>
          <w:rFonts w:ascii="Times New Roman" w:hAnsi="Times New Roman"/>
          <w:sz w:val="22"/>
          <w:szCs w:val="22"/>
        </w:rPr>
        <w:t>.</w:t>
      </w:r>
      <w:r w:rsidR="009B0A24" w:rsidRPr="00EB306E">
        <w:rPr>
          <w:rFonts w:ascii="Times New Roman" w:hAnsi="Times New Roman"/>
          <w:sz w:val="22"/>
          <w:szCs w:val="22"/>
        </w:rPr>
        <w:t>3</w:t>
      </w:r>
      <w:r w:rsidR="001A70E7" w:rsidRPr="00EB306E">
        <w:rPr>
          <w:rFonts w:ascii="Times New Roman" w:hAnsi="Times New Roman"/>
          <w:sz w:val="22"/>
          <w:szCs w:val="22"/>
        </w:rPr>
        <w:t xml:space="preserve"> této smlouvy</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5.000,- Kč (slovy pět</w:t>
      </w:r>
      <w:r w:rsidR="001508AA" w:rsidRPr="00EB306E">
        <w:rPr>
          <w:rFonts w:ascii="Times New Roman" w:hAnsi="Times New Roman"/>
          <w:sz w:val="22"/>
          <w:szCs w:val="22"/>
        </w:rPr>
        <w:t xml:space="preserve">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01E10FE2" w14:textId="4B414BF5"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odstraněním vad a nedodělků</w:t>
      </w:r>
      <w:r w:rsidR="00D773A5" w:rsidRPr="00EB306E">
        <w:rPr>
          <w:rFonts w:ascii="Times New Roman" w:hAnsi="Times New Roman"/>
          <w:sz w:val="22"/>
          <w:szCs w:val="22"/>
        </w:rPr>
        <w:t xml:space="preserve"> (</w:t>
      </w:r>
      <w:r w:rsidRPr="00EB306E">
        <w:rPr>
          <w:rFonts w:ascii="Times New Roman" w:hAnsi="Times New Roman"/>
          <w:sz w:val="22"/>
          <w:szCs w:val="22"/>
        </w:rPr>
        <w:t>uvedených v</w:t>
      </w:r>
      <w:r w:rsidR="007511A0" w:rsidRPr="00EB306E">
        <w:rPr>
          <w:rFonts w:ascii="Times New Roman" w:hAnsi="Times New Roman"/>
          <w:sz w:val="22"/>
          <w:szCs w:val="22"/>
        </w:rPr>
        <w:t> Předávacím protokolu</w:t>
      </w:r>
      <w:r w:rsidR="00D773A5" w:rsidRPr="00EB306E">
        <w:rPr>
          <w:rFonts w:ascii="Times New Roman" w:hAnsi="Times New Roman"/>
          <w:sz w:val="22"/>
          <w:szCs w:val="22"/>
        </w:rPr>
        <w:t>)</w:t>
      </w:r>
      <w:r w:rsidR="00284F93" w:rsidRPr="00EB306E">
        <w:rPr>
          <w:rFonts w:ascii="Times New Roman" w:hAnsi="Times New Roman"/>
          <w:sz w:val="22"/>
          <w:szCs w:val="22"/>
        </w:rPr>
        <w:t xml:space="preserve"> </w:t>
      </w:r>
      <w:r w:rsidR="00D773A5" w:rsidRPr="00EB306E">
        <w:rPr>
          <w:rFonts w:ascii="Times New Roman" w:hAnsi="Times New Roman"/>
          <w:sz w:val="22"/>
          <w:szCs w:val="22"/>
        </w:rPr>
        <w:t>v</w:t>
      </w:r>
      <w:r w:rsidR="00002758" w:rsidRPr="00EB306E">
        <w:rPr>
          <w:rFonts w:ascii="Times New Roman" w:hAnsi="Times New Roman"/>
          <w:sz w:val="22"/>
          <w:szCs w:val="22"/>
        </w:rPr>
        <w:t> </w:t>
      </w:r>
      <w:r w:rsidR="00D773A5" w:rsidRPr="00EB306E">
        <w:rPr>
          <w:rFonts w:ascii="Times New Roman" w:hAnsi="Times New Roman"/>
          <w:sz w:val="22"/>
          <w:szCs w:val="22"/>
        </w:rPr>
        <w:t>termínu</w:t>
      </w:r>
      <w:r w:rsidR="00002758" w:rsidRPr="00EB306E">
        <w:rPr>
          <w:rFonts w:ascii="Times New Roman" w:hAnsi="Times New Roman"/>
          <w:sz w:val="22"/>
          <w:szCs w:val="22"/>
        </w:rPr>
        <w:t xml:space="preserve"> sjednaném</w:t>
      </w:r>
      <w:r w:rsidR="00D773A5" w:rsidRPr="00EB306E">
        <w:rPr>
          <w:rFonts w:ascii="Times New Roman" w:hAnsi="Times New Roman"/>
          <w:sz w:val="22"/>
          <w:szCs w:val="22"/>
        </w:rPr>
        <w:t xml:space="preserve"> dle</w:t>
      </w:r>
      <w:r w:rsidR="00284F93" w:rsidRPr="00EB306E">
        <w:rPr>
          <w:rFonts w:ascii="Times New Roman" w:hAnsi="Times New Roman"/>
          <w:sz w:val="22"/>
          <w:szCs w:val="22"/>
        </w:rPr>
        <w:t xml:space="preserve"> bodu 5.</w:t>
      </w:r>
      <w:r w:rsidR="007852FA" w:rsidRPr="00EB306E">
        <w:rPr>
          <w:rFonts w:ascii="Times New Roman" w:hAnsi="Times New Roman"/>
          <w:sz w:val="22"/>
          <w:szCs w:val="22"/>
        </w:rPr>
        <w:t xml:space="preserve">12 </w:t>
      </w:r>
      <w:r w:rsidR="00284F93" w:rsidRPr="00EB306E">
        <w:rPr>
          <w:rFonts w:ascii="Times New Roman" w:hAnsi="Times New Roman"/>
          <w:sz w:val="22"/>
          <w:szCs w:val="22"/>
        </w:rPr>
        <w:t>této smlouvy</w:t>
      </w:r>
      <w:r w:rsidR="00D773A5" w:rsidRPr="00EB306E">
        <w:rPr>
          <w:rFonts w:ascii="Times New Roman" w:hAnsi="Times New Roman"/>
          <w:sz w:val="22"/>
          <w:szCs w:val="22"/>
        </w:rPr>
        <w:t>,</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w:t>
      </w:r>
      <w:r w:rsidR="007511A0" w:rsidRPr="00EB306E">
        <w:rPr>
          <w:rFonts w:ascii="Times New Roman" w:hAnsi="Times New Roman"/>
          <w:sz w:val="22"/>
          <w:szCs w:val="22"/>
        </w:rPr>
        <w:t xml:space="preserve">výši </w:t>
      </w:r>
      <w:r w:rsidR="00DD21B1" w:rsidRPr="00EB306E">
        <w:rPr>
          <w:rFonts w:ascii="Times New Roman" w:hAnsi="Times New Roman"/>
          <w:sz w:val="22"/>
          <w:szCs w:val="22"/>
        </w:rPr>
        <w:t>5.000,- Kč</w:t>
      </w:r>
      <w:r w:rsidR="007511A0" w:rsidRPr="00EB306E">
        <w:rPr>
          <w:rFonts w:ascii="Times New Roman" w:hAnsi="Times New Roman"/>
          <w:sz w:val="22"/>
          <w:szCs w:val="22"/>
        </w:rPr>
        <w:t xml:space="preserve"> </w:t>
      </w:r>
      <w:r w:rsidR="00C44F77" w:rsidRPr="00EB306E">
        <w:rPr>
          <w:rFonts w:ascii="Times New Roman" w:hAnsi="Times New Roman"/>
          <w:sz w:val="22"/>
          <w:szCs w:val="22"/>
        </w:rPr>
        <w:t xml:space="preserve">(slovy pět tisíc korun českých) </w:t>
      </w:r>
      <w:r w:rsidR="007511A0" w:rsidRPr="00EB306E">
        <w:rPr>
          <w:rFonts w:ascii="Times New Roman" w:hAnsi="Times New Roman"/>
          <w:sz w:val="22"/>
          <w:szCs w:val="22"/>
        </w:rPr>
        <w:t>za každý i započatý den prodlení</w:t>
      </w:r>
      <w:r w:rsidR="001A70E7" w:rsidRPr="00EB306E">
        <w:rPr>
          <w:rFonts w:ascii="Times New Roman" w:hAnsi="Times New Roman"/>
          <w:sz w:val="22"/>
          <w:szCs w:val="22"/>
        </w:rPr>
        <w:t>, a to za každou vadu či nedodělek</w:t>
      </w:r>
      <w:r w:rsidRPr="00EB306E">
        <w:rPr>
          <w:rFonts w:ascii="Times New Roman" w:hAnsi="Times New Roman"/>
          <w:sz w:val="22"/>
          <w:szCs w:val="22"/>
        </w:rPr>
        <w:t>.</w:t>
      </w:r>
    </w:p>
    <w:p w14:paraId="322B01F5" w14:textId="46AF638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vyklizením staveniště</w:t>
      </w:r>
      <w:r w:rsidR="00204246" w:rsidRPr="00EB306E">
        <w:rPr>
          <w:rFonts w:ascii="Times New Roman" w:hAnsi="Times New Roman"/>
          <w:sz w:val="22"/>
          <w:szCs w:val="22"/>
        </w:rPr>
        <w:t xml:space="preserve"> a/nebo splněním dalších povinností dle bodu </w:t>
      </w:r>
      <w:r w:rsidR="0008624E" w:rsidRPr="00EB306E">
        <w:rPr>
          <w:rFonts w:ascii="Times New Roman" w:hAnsi="Times New Roman"/>
          <w:sz w:val="22"/>
          <w:szCs w:val="22"/>
        </w:rPr>
        <w:t>5</w:t>
      </w:r>
      <w:r w:rsidR="00204246" w:rsidRPr="00EB306E">
        <w:rPr>
          <w:rFonts w:ascii="Times New Roman" w:hAnsi="Times New Roman"/>
          <w:sz w:val="22"/>
          <w:szCs w:val="22"/>
        </w:rPr>
        <w:t>.</w:t>
      </w:r>
      <w:r w:rsidR="007852FA" w:rsidRPr="00EB306E">
        <w:rPr>
          <w:rFonts w:ascii="Times New Roman" w:hAnsi="Times New Roman"/>
          <w:sz w:val="22"/>
          <w:szCs w:val="22"/>
        </w:rPr>
        <w:t xml:space="preserve">13 </w:t>
      </w:r>
      <w:r w:rsidR="00204246" w:rsidRPr="00EB306E">
        <w:rPr>
          <w:rFonts w:ascii="Times New Roman" w:hAnsi="Times New Roman"/>
          <w:sz w:val="22"/>
          <w:szCs w:val="22"/>
        </w:rPr>
        <w:t>této smlo</w:t>
      </w:r>
      <w:r w:rsidR="00CA20D6" w:rsidRPr="00EB306E">
        <w:rPr>
          <w:rFonts w:ascii="Times New Roman" w:hAnsi="Times New Roman"/>
          <w:sz w:val="22"/>
          <w:szCs w:val="22"/>
        </w:rPr>
        <w:t>uv</w:t>
      </w:r>
      <w:r w:rsidR="00204246" w:rsidRPr="00EB306E">
        <w:rPr>
          <w:rFonts w:ascii="Times New Roman" w:hAnsi="Times New Roman"/>
          <w:sz w:val="22"/>
          <w:szCs w:val="22"/>
        </w:rPr>
        <w:t>y</w:t>
      </w:r>
      <w:r w:rsidR="001A70E7"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2.000,- Kč (slovy dva</w:t>
      </w:r>
      <w:r w:rsidR="001508AA" w:rsidRPr="00EB306E">
        <w:rPr>
          <w:rFonts w:ascii="Times New Roman" w:hAnsi="Times New Roman"/>
          <w:sz w:val="22"/>
          <w:szCs w:val="22"/>
        </w:rPr>
        <w:t xml:space="preserve"> </w:t>
      </w:r>
      <w:r w:rsidRPr="00EB306E">
        <w:rPr>
          <w:rFonts w:ascii="Times New Roman" w:hAnsi="Times New Roman"/>
          <w:sz w:val="22"/>
          <w:szCs w:val="22"/>
        </w:rPr>
        <w:t>tisíce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4FB5296C" w14:textId="16CAE29C" w:rsidR="00A75F0C" w:rsidRPr="00EB306E" w:rsidRDefault="00A75F0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Při prokazatelném porušení povinnosti zhotovitele nepřerušit práce dle bodu 6.7 této smlouvy je objednatel oprávněn požadovat po zhotoviteli smluvní pokutu ve výši 20.000,- Kč (slovy dvacet tisíc korun českých) za každý den prokazatelně neoprávněného přerušení prací. Uplatnění smluvní pokuty dle tohoto odstavce nemá vliv na povinnost zhotovitele zaplatit smluvní pokutu dle bodu 9.1 tohoto článku smlouvy.</w:t>
      </w:r>
    </w:p>
    <w:p w14:paraId="212C61EF" w14:textId="0FA62D6F" w:rsidR="00633FE0" w:rsidRPr="00EB306E"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sidRPr="00EB306E">
        <w:rPr>
          <w:rFonts w:ascii="Times New Roman" w:hAnsi="Times New Roman"/>
          <w:sz w:val="22"/>
          <w:szCs w:val="22"/>
        </w:rPr>
        <w:t>t</w:t>
      </w:r>
      <w:r w:rsidRPr="00EB306E">
        <w:rPr>
          <w:rFonts w:ascii="Times New Roman" w:hAnsi="Times New Roman"/>
          <w:sz w:val="22"/>
          <w:szCs w:val="22"/>
        </w:rPr>
        <w:t xml:space="preserve">i dle bodu 11.11 této smlouvy je objednatel oprávněn požadovat po zhotoviteli smluvní pokutu ve výši </w:t>
      </w:r>
      <w:r w:rsidR="00633FE0" w:rsidRPr="00EB306E">
        <w:rPr>
          <w:rFonts w:ascii="Times New Roman" w:hAnsi="Times New Roman"/>
          <w:sz w:val="22"/>
          <w:szCs w:val="22"/>
        </w:rPr>
        <w:t>10.000,- Kč (slovy deset tisíc korun</w:t>
      </w:r>
      <w:r w:rsidR="00C44F77" w:rsidRPr="00EB306E">
        <w:rPr>
          <w:rFonts w:ascii="Times New Roman" w:hAnsi="Times New Roman"/>
          <w:sz w:val="22"/>
          <w:szCs w:val="22"/>
        </w:rPr>
        <w:t xml:space="preserve"> českých</w:t>
      </w:r>
      <w:r w:rsidR="00633FE0" w:rsidRPr="00EB306E">
        <w:rPr>
          <w:rFonts w:ascii="Times New Roman" w:hAnsi="Times New Roman"/>
          <w:sz w:val="22"/>
          <w:szCs w:val="22"/>
        </w:rPr>
        <w:t xml:space="preserve">) za každý zjištěný případ. </w:t>
      </w:r>
    </w:p>
    <w:p w14:paraId="26196390" w14:textId="53600BB6" w:rsidR="008C7B49"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w:t>
      </w:r>
      <w:r w:rsidR="001508AA" w:rsidRPr="00EB306E">
        <w:rPr>
          <w:rFonts w:ascii="Times New Roman" w:hAnsi="Times New Roman"/>
          <w:sz w:val="22"/>
          <w:szCs w:val="22"/>
        </w:rPr>
        <w:t>v rozporu s bodem 1</w:t>
      </w:r>
      <w:r w:rsidR="0008624E" w:rsidRPr="00EB306E">
        <w:rPr>
          <w:rFonts w:ascii="Times New Roman" w:hAnsi="Times New Roman"/>
          <w:sz w:val="22"/>
          <w:szCs w:val="22"/>
        </w:rPr>
        <w:t>1</w:t>
      </w:r>
      <w:r w:rsidR="001508AA" w:rsidRPr="00EB306E">
        <w:rPr>
          <w:rFonts w:ascii="Times New Roman" w:hAnsi="Times New Roman"/>
          <w:sz w:val="22"/>
          <w:szCs w:val="22"/>
        </w:rPr>
        <w:t>.</w:t>
      </w:r>
      <w:r w:rsidR="00D223D2" w:rsidRPr="00EB306E">
        <w:rPr>
          <w:rFonts w:ascii="Times New Roman" w:hAnsi="Times New Roman"/>
          <w:sz w:val="22"/>
          <w:szCs w:val="22"/>
        </w:rPr>
        <w:t xml:space="preserve">19 </w:t>
      </w:r>
      <w:r w:rsidR="001508AA" w:rsidRPr="00EB306E">
        <w:rPr>
          <w:rFonts w:ascii="Times New Roman" w:hAnsi="Times New Roman"/>
          <w:sz w:val="22"/>
          <w:szCs w:val="22"/>
        </w:rPr>
        <w:t xml:space="preserve">této smlouvy </w:t>
      </w:r>
      <w:r w:rsidRPr="00EB306E">
        <w:rPr>
          <w:rFonts w:ascii="Times New Roman" w:hAnsi="Times New Roman"/>
          <w:sz w:val="22"/>
          <w:szCs w:val="22"/>
        </w:rPr>
        <w:t>bez předchozího písemného odsouhlasení zástupcem objednatele ve věcech technických dle čl. I</w:t>
      </w:r>
      <w:r w:rsidR="00683FFF" w:rsidRPr="00EB306E">
        <w:rPr>
          <w:rFonts w:ascii="Times New Roman" w:hAnsi="Times New Roman"/>
          <w:sz w:val="22"/>
          <w:szCs w:val="22"/>
        </w:rPr>
        <w:t xml:space="preserve"> (kontaktní osoba)</w:t>
      </w:r>
      <w:r w:rsidRPr="00EB306E">
        <w:rPr>
          <w:rFonts w:ascii="Times New Roman" w:hAnsi="Times New Roman"/>
          <w:sz w:val="22"/>
          <w:szCs w:val="22"/>
        </w:rPr>
        <w:t xml:space="preserve"> </w:t>
      </w:r>
      <w:r w:rsidR="001A70E7" w:rsidRPr="00EB306E">
        <w:rPr>
          <w:rFonts w:ascii="Times New Roman" w:hAnsi="Times New Roman"/>
          <w:sz w:val="22"/>
          <w:szCs w:val="22"/>
        </w:rPr>
        <w:t xml:space="preserve">této smlouvy </w:t>
      </w:r>
      <w:r w:rsidRPr="00EB306E">
        <w:rPr>
          <w:rFonts w:ascii="Times New Roman" w:hAnsi="Times New Roman"/>
          <w:sz w:val="22"/>
          <w:szCs w:val="22"/>
        </w:rPr>
        <w:t xml:space="preserve">provede </w:t>
      </w:r>
      <w:r w:rsidR="00FB65D3" w:rsidRPr="00EB306E">
        <w:rPr>
          <w:rFonts w:ascii="Times New Roman" w:hAnsi="Times New Roman"/>
          <w:sz w:val="22"/>
          <w:szCs w:val="22"/>
        </w:rPr>
        <w:t xml:space="preserve">faktickou </w:t>
      </w:r>
      <w:r w:rsidRPr="00EB306E">
        <w:rPr>
          <w:rFonts w:ascii="Times New Roman" w:hAnsi="Times New Roman"/>
          <w:sz w:val="22"/>
          <w:szCs w:val="22"/>
        </w:rPr>
        <w:t>změnu na pozici vedoucích pracovníků uvedených v </w:t>
      </w:r>
      <w:r w:rsidR="009217B9" w:rsidRPr="00EB306E">
        <w:rPr>
          <w:rFonts w:ascii="Times New Roman" w:hAnsi="Times New Roman"/>
          <w:sz w:val="22"/>
          <w:szCs w:val="22"/>
        </w:rPr>
        <w:t>P</w:t>
      </w:r>
      <w:r w:rsidRPr="00EB306E">
        <w:rPr>
          <w:rFonts w:ascii="Times New Roman" w:hAnsi="Times New Roman"/>
          <w:sz w:val="22"/>
          <w:szCs w:val="22"/>
        </w:rPr>
        <w:t xml:space="preserve">říloze č. </w:t>
      </w:r>
      <w:r w:rsidR="007C15BF" w:rsidRPr="00EB306E">
        <w:rPr>
          <w:rFonts w:ascii="Times New Roman" w:hAnsi="Times New Roman"/>
          <w:sz w:val="22"/>
          <w:szCs w:val="22"/>
        </w:rPr>
        <w:t>5</w:t>
      </w:r>
      <w:r w:rsidRPr="00EB306E">
        <w:rPr>
          <w:rFonts w:ascii="Times New Roman" w:hAnsi="Times New Roman"/>
          <w:sz w:val="22"/>
          <w:szCs w:val="22"/>
        </w:rPr>
        <w:t xml:space="preserve"> této smlouvy</w:t>
      </w:r>
      <w:r w:rsidR="00E12C27" w:rsidRPr="00EB306E">
        <w:rPr>
          <w:rFonts w:ascii="Times New Roman" w:hAnsi="Times New Roman"/>
          <w:sz w:val="22"/>
          <w:szCs w:val="22"/>
        </w:rPr>
        <w:t xml:space="preserve"> nebo nezajistí jejich účast na vedení stavby</w:t>
      </w:r>
      <w:r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výši </w:t>
      </w:r>
      <w:r w:rsidR="00204246" w:rsidRPr="00EB306E">
        <w:rPr>
          <w:rFonts w:ascii="Times New Roman" w:hAnsi="Times New Roman"/>
          <w:sz w:val="22"/>
          <w:szCs w:val="22"/>
        </w:rPr>
        <w:t>10</w:t>
      </w:r>
      <w:r w:rsidRPr="00EB306E">
        <w:rPr>
          <w:rFonts w:ascii="Times New Roman" w:hAnsi="Times New Roman"/>
          <w:sz w:val="22"/>
          <w:szCs w:val="22"/>
        </w:rPr>
        <w:t xml:space="preserve">0.000,- Kč (slovy </w:t>
      </w:r>
      <w:r w:rsidR="00204246" w:rsidRPr="00EB306E">
        <w:rPr>
          <w:rFonts w:ascii="Times New Roman" w:hAnsi="Times New Roman"/>
          <w:sz w:val="22"/>
          <w:szCs w:val="22"/>
        </w:rPr>
        <w:t xml:space="preserve">sto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zjištěný případ.</w:t>
      </w:r>
      <w:r w:rsidR="008C7B49" w:rsidRPr="00EB306E">
        <w:rPr>
          <w:rFonts w:ascii="Times New Roman" w:hAnsi="Times New Roman"/>
          <w:sz w:val="22"/>
          <w:szCs w:val="22"/>
        </w:rPr>
        <w:t xml:space="preserve"> </w:t>
      </w:r>
    </w:p>
    <w:p w14:paraId="6B7B6830" w14:textId="479E4B53" w:rsidR="00E472A6" w:rsidRPr="00EB306E"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nevede řádně stavební deník dle čl.</w:t>
      </w:r>
      <w:r w:rsidR="006020B7" w:rsidRPr="00EB306E">
        <w:rPr>
          <w:rFonts w:ascii="Times New Roman" w:hAnsi="Times New Roman"/>
          <w:sz w:val="22"/>
          <w:szCs w:val="22"/>
        </w:rPr>
        <w:t xml:space="preserve"> </w:t>
      </w:r>
      <w:r w:rsidRPr="00EB306E">
        <w:rPr>
          <w:rFonts w:ascii="Times New Roman" w:hAnsi="Times New Roman"/>
          <w:sz w:val="22"/>
          <w:szCs w:val="22"/>
        </w:rPr>
        <w:t>X. této smlouvy, je objednatel oprávněn požadovat po zhotoviteli smluvní pokutu ve výši 5.000,- Kč (slovy pět</w:t>
      </w:r>
      <w:r w:rsidR="00FB65D3" w:rsidRPr="00EB306E">
        <w:rPr>
          <w:rFonts w:ascii="Times New Roman" w:hAnsi="Times New Roman"/>
          <w:sz w:val="22"/>
          <w:szCs w:val="22"/>
        </w:rPr>
        <w:t xml:space="preserve"> </w:t>
      </w:r>
      <w:r w:rsidRPr="00EB306E">
        <w:rPr>
          <w:rFonts w:ascii="Times New Roman" w:hAnsi="Times New Roman"/>
          <w:sz w:val="22"/>
          <w:szCs w:val="22"/>
        </w:rPr>
        <w:t>tisíc korun českých) za každý zjištěný případ porušen</w:t>
      </w:r>
      <w:r w:rsidR="00C11A53" w:rsidRPr="00EB306E">
        <w:rPr>
          <w:rFonts w:ascii="Times New Roman" w:hAnsi="Times New Roman"/>
          <w:sz w:val="22"/>
          <w:szCs w:val="22"/>
        </w:rPr>
        <w:t>í povinnosti.</w:t>
      </w:r>
      <w:r w:rsidR="00E472A6" w:rsidRPr="00EB306E">
        <w:rPr>
          <w:rFonts w:ascii="Times New Roman" w:hAnsi="Times New Roman"/>
          <w:sz w:val="22"/>
          <w:szCs w:val="22"/>
        </w:rPr>
        <w:t xml:space="preserve"> </w:t>
      </w:r>
    </w:p>
    <w:p w14:paraId="7924D703" w14:textId="5BFE73A3" w:rsidR="00877926" w:rsidRPr="00EB306E" w:rsidRDefault="00E472A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poruší </w:t>
      </w:r>
      <w:r w:rsidR="009558E1" w:rsidRPr="00EB306E">
        <w:rPr>
          <w:rFonts w:ascii="Times New Roman" w:hAnsi="Times New Roman"/>
          <w:sz w:val="22"/>
          <w:szCs w:val="22"/>
        </w:rPr>
        <w:t xml:space="preserve">jakoukoli </w:t>
      </w:r>
      <w:r w:rsidRPr="00EB306E">
        <w:rPr>
          <w:rFonts w:ascii="Times New Roman" w:hAnsi="Times New Roman"/>
          <w:sz w:val="22"/>
          <w:szCs w:val="22"/>
        </w:rPr>
        <w:t>povinnost</w:t>
      </w:r>
      <w:r w:rsidR="009558E1" w:rsidRPr="00EB306E">
        <w:rPr>
          <w:rFonts w:ascii="Times New Roman" w:hAnsi="Times New Roman"/>
          <w:sz w:val="22"/>
          <w:szCs w:val="22"/>
        </w:rPr>
        <w:t xml:space="preserve"> </w:t>
      </w:r>
      <w:r w:rsidRPr="00EB306E">
        <w:rPr>
          <w:rFonts w:ascii="Times New Roman" w:hAnsi="Times New Roman"/>
          <w:sz w:val="22"/>
          <w:szCs w:val="22"/>
        </w:rPr>
        <w:t>stanovenou v bodu 1</w:t>
      </w:r>
      <w:r w:rsidR="00785E29" w:rsidRPr="00EB306E">
        <w:rPr>
          <w:rFonts w:ascii="Times New Roman" w:hAnsi="Times New Roman"/>
          <w:sz w:val="22"/>
          <w:szCs w:val="22"/>
        </w:rPr>
        <w:t>3</w:t>
      </w:r>
      <w:r w:rsidRPr="00EB306E">
        <w:rPr>
          <w:rFonts w:ascii="Times New Roman" w:hAnsi="Times New Roman"/>
          <w:sz w:val="22"/>
          <w:szCs w:val="22"/>
        </w:rPr>
        <w:t>.</w:t>
      </w:r>
      <w:r w:rsidR="000879C6" w:rsidRPr="00EB306E">
        <w:rPr>
          <w:rFonts w:ascii="Times New Roman" w:hAnsi="Times New Roman"/>
          <w:sz w:val="22"/>
          <w:szCs w:val="22"/>
        </w:rPr>
        <w:t>1</w:t>
      </w:r>
      <w:r w:rsidRPr="00EB306E">
        <w:rPr>
          <w:rFonts w:ascii="Times New Roman" w:hAnsi="Times New Roman"/>
          <w:sz w:val="22"/>
          <w:szCs w:val="22"/>
        </w:rPr>
        <w:t xml:space="preserve"> této smlouvy, je objednatel oprávněn požadovat po zhotoviteli smluvní pokutu ve výši 50.000,- Kč (slovy padesát tisíc korun českých) za každý zjištěný případ. </w:t>
      </w:r>
    </w:p>
    <w:p w14:paraId="51D9BAF1" w14:textId="28208DA9" w:rsidR="00F57660" w:rsidRPr="00EB306E"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V případě, že zhotovitel poruší jakoukoli svou povinnost stanovenou v bodu 11.</w:t>
      </w:r>
      <w:r w:rsidR="00D223D2" w:rsidRPr="00EB306E">
        <w:rPr>
          <w:rFonts w:ascii="Times New Roman" w:hAnsi="Times New Roman"/>
          <w:sz w:val="22"/>
          <w:szCs w:val="22"/>
        </w:rPr>
        <w:t xml:space="preserve">22 </w:t>
      </w:r>
      <w:r w:rsidRPr="00EB306E">
        <w:rPr>
          <w:rFonts w:ascii="Times New Roman" w:hAnsi="Times New Roman"/>
          <w:sz w:val="22"/>
          <w:szCs w:val="22"/>
        </w:rPr>
        <w:t>této smlouvy, je objednatel oprávněn požadovat po zhotoviteli smluvní pokutu ve výši 10.000,- Kč (slovy deset tisíc korun českých) za každý zjištěný případ.</w:t>
      </w:r>
    </w:p>
    <w:p w14:paraId="3A3A3932" w14:textId="08E2CCD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objednatele s úhradou faktury je zhotovitel oprávněn účtovat objednateli smluvní úrok z prodlení ve výši 0,05</w:t>
      </w:r>
      <w:r w:rsidR="00785E29" w:rsidRPr="00EB306E">
        <w:rPr>
          <w:rFonts w:ascii="Times New Roman" w:hAnsi="Times New Roman"/>
          <w:sz w:val="22"/>
          <w:szCs w:val="22"/>
        </w:rPr>
        <w:t xml:space="preserve"> </w:t>
      </w:r>
      <w:r w:rsidRPr="00EB306E">
        <w:rPr>
          <w:rFonts w:ascii="Times New Roman" w:hAnsi="Times New Roman"/>
          <w:sz w:val="22"/>
          <w:szCs w:val="22"/>
        </w:rPr>
        <w:t>% z dlužné částky za každý i započatý den prodlení.</w:t>
      </w:r>
    </w:p>
    <w:p w14:paraId="66B1073B" w14:textId="46E0A32B"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sidR="006E6CAD" w:rsidRPr="00EB306E">
        <w:rPr>
          <w:rFonts w:ascii="Times New Roman" w:hAnsi="Times New Roman"/>
          <w:sz w:val="22"/>
          <w:szCs w:val="22"/>
        </w:rPr>
        <w:t xml:space="preserve"> v rozsahu přesahujícím výši smluvní pokuty</w:t>
      </w:r>
      <w:r w:rsidRPr="00EB306E">
        <w:rPr>
          <w:rFonts w:ascii="Times New Roman" w:hAnsi="Times New Roman"/>
          <w:sz w:val="22"/>
          <w:szCs w:val="22"/>
        </w:rPr>
        <w:t>.</w:t>
      </w:r>
    </w:p>
    <w:p w14:paraId="0C748DF5" w14:textId="6E76A7AC" w:rsidR="0008624E" w:rsidRPr="00EB306E"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Veškeré smluvní pokuty dle této smlouvy jsou splatné do deseti (10) dnů od doručení výzvy k úhradě smluvní pokuty druhé smluvní straně.</w:t>
      </w:r>
    </w:p>
    <w:p w14:paraId="7C34693C" w14:textId="77777777" w:rsidR="00077228" w:rsidRPr="00EB306E"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Pro vyloučení pochybností se konstatuje</w:t>
      </w:r>
      <w:r w:rsidR="00154C8D" w:rsidRPr="00EB306E">
        <w:rPr>
          <w:rFonts w:ascii="Times New Roman" w:hAnsi="Times New Roman"/>
          <w:sz w:val="22"/>
          <w:szCs w:val="22"/>
        </w:rPr>
        <w:t xml:space="preserve">, </w:t>
      </w:r>
      <w:r w:rsidRPr="00EB306E">
        <w:rPr>
          <w:rFonts w:ascii="Times New Roman" w:hAnsi="Times New Roman"/>
          <w:sz w:val="22"/>
          <w:szCs w:val="22"/>
        </w:rPr>
        <w:t xml:space="preserve">že </w:t>
      </w:r>
      <w:r w:rsidR="0008624E" w:rsidRPr="00EB306E">
        <w:rPr>
          <w:rFonts w:ascii="Times New Roman" w:hAnsi="Times New Roman"/>
          <w:sz w:val="22"/>
          <w:szCs w:val="22"/>
        </w:rPr>
        <w:t>z</w:t>
      </w:r>
      <w:r w:rsidR="00F666F6" w:rsidRPr="00EB306E">
        <w:rPr>
          <w:rFonts w:ascii="Times New Roman" w:hAnsi="Times New Roman"/>
          <w:sz w:val="22"/>
          <w:szCs w:val="22"/>
        </w:rPr>
        <w:t xml:space="preserve">hotovitel uhradí objednateli </w:t>
      </w:r>
      <w:r w:rsidR="00DD21B1" w:rsidRPr="00EB306E">
        <w:rPr>
          <w:rFonts w:ascii="Times New Roman" w:hAnsi="Times New Roman"/>
          <w:sz w:val="22"/>
          <w:szCs w:val="22"/>
        </w:rPr>
        <w:t>v rámci náhrady škody mimo jiné</w:t>
      </w:r>
      <w:r w:rsidR="00154C8D" w:rsidRPr="00EB306E">
        <w:rPr>
          <w:rFonts w:ascii="Times New Roman" w:hAnsi="Times New Roman"/>
          <w:sz w:val="22"/>
          <w:szCs w:val="22"/>
        </w:rPr>
        <w:t xml:space="preserve"> i</w:t>
      </w:r>
      <w:r w:rsidR="00DD21B1" w:rsidRPr="00EB306E">
        <w:rPr>
          <w:rFonts w:ascii="Times New Roman" w:hAnsi="Times New Roman"/>
          <w:sz w:val="22"/>
          <w:szCs w:val="22"/>
        </w:rPr>
        <w:t xml:space="preserve"> veškeré </w:t>
      </w:r>
      <w:r w:rsidR="00F666F6" w:rsidRPr="00EB306E">
        <w:rPr>
          <w:rFonts w:ascii="Times New Roman" w:hAnsi="Times New Roman"/>
          <w:sz w:val="22"/>
          <w:szCs w:val="22"/>
        </w:rPr>
        <w:t>poplatky, sankce, škody a</w:t>
      </w:r>
      <w:r w:rsidR="001508AA" w:rsidRPr="00EB306E">
        <w:rPr>
          <w:rFonts w:ascii="Times New Roman" w:hAnsi="Times New Roman"/>
          <w:sz w:val="22"/>
          <w:szCs w:val="22"/>
        </w:rPr>
        <w:t xml:space="preserve"> </w:t>
      </w:r>
      <w:r w:rsidR="00723757" w:rsidRPr="00EB306E">
        <w:rPr>
          <w:rFonts w:ascii="Times New Roman" w:hAnsi="Times New Roman"/>
          <w:sz w:val="22"/>
          <w:szCs w:val="22"/>
        </w:rPr>
        <w:t>náklady</w:t>
      </w:r>
      <w:r w:rsidR="00D92D2C" w:rsidRPr="00EB306E">
        <w:rPr>
          <w:rFonts w:ascii="Times New Roman" w:hAnsi="Times New Roman"/>
          <w:sz w:val="22"/>
          <w:szCs w:val="22"/>
        </w:rPr>
        <w:t xml:space="preserve">, </w:t>
      </w:r>
      <w:r w:rsidR="00FB65D3" w:rsidRPr="00EB306E">
        <w:rPr>
          <w:rFonts w:ascii="Times New Roman" w:hAnsi="Times New Roman"/>
          <w:sz w:val="22"/>
          <w:szCs w:val="22"/>
        </w:rPr>
        <w:t xml:space="preserve">k jejichž úhradě bude </w:t>
      </w:r>
      <w:r w:rsidR="00D92D2C" w:rsidRPr="00EB306E">
        <w:rPr>
          <w:rFonts w:ascii="Times New Roman" w:hAnsi="Times New Roman"/>
          <w:sz w:val="22"/>
          <w:szCs w:val="22"/>
        </w:rPr>
        <w:t>objednatel</w:t>
      </w:r>
      <w:r w:rsidR="00FB65D3" w:rsidRPr="00EB306E">
        <w:rPr>
          <w:rFonts w:ascii="Times New Roman" w:hAnsi="Times New Roman"/>
          <w:sz w:val="22"/>
          <w:szCs w:val="22"/>
        </w:rPr>
        <w:t xml:space="preserve"> povinen</w:t>
      </w:r>
      <w:r w:rsidR="00F666F6" w:rsidRPr="00EB306E">
        <w:rPr>
          <w:rFonts w:ascii="Times New Roman" w:hAnsi="Times New Roman"/>
          <w:sz w:val="22"/>
          <w:szCs w:val="22"/>
        </w:rPr>
        <w:t xml:space="preserve"> z důvodu nedodržení podmínek pravomocných rozhodnutí</w:t>
      </w:r>
      <w:r w:rsidR="00D92D2C" w:rsidRPr="00EB306E">
        <w:rPr>
          <w:rFonts w:ascii="Times New Roman" w:hAnsi="Times New Roman"/>
          <w:sz w:val="22"/>
          <w:szCs w:val="22"/>
        </w:rPr>
        <w:t>,</w:t>
      </w:r>
      <w:r w:rsidR="00F666F6" w:rsidRPr="00EB306E">
        <w:rPr>
          <w:rFonts w:ascii="Times New Roman" w:hAnsi="Times New Roman"/>
          <w:sz w:val="22"/>
          <w:szCs w:val="22"/>
        </w:rPr>
        <w:t xml:space="preserve"> závazných vyjádření orgánů státní správy</w:t>
      </w:r>
      <w:r w:rsidR="0008624E" w:rsidRPr="00EB306E">
        <w:rPr>
          <w:rFonts w:ascii="Times New Roman" w:hAnsi="Times New Roman"/>
          <w:sz w:val="22"/>
          <w:szCs w:val="22"/>
        </w:rPr>
        <w:t>, přerušení provozu tramvajové dráhy v důsledku vady Díla</w:t>
      </w:r>
      <w:r w:rsidR="00D92D2C" w:rsidRPr="00EB306E">
        <w:rPr>
          <w:rFonts w:ascii="Times New Roman" w:hAnsi="Times New Roman"/>
          <w:sz w:val="22"/>
          <w:szCs w:val="22"/>
        </w:rPr>
        <w:t xml:space="preserve"> nebo </w:t>
      </w:r>
      <w:r w:rsidR="0008624E" w:rsidRPr="00EB306E">
        <w:rPr>
          <w:rFonts w:ascii="Times New Roman" w:hAnsi="Times New Roman"/>
          <w:sz w:val="22"/>
          <w:szCs w:val="22"/>
        </w:rPr>
        <w:t xml:space="preserve">v důsledku porušení </w:t>
      </w:r>
      <w:r w:rsidR="00D92D2C" w:rsidRPr="00EB306E">
        <w:rPr>
          <w:rFonts w:ascii="Times New Roman" w:hAnsi="Times New Roman"/>
          <w:sz w:val="22"/>
          <w:szCs w:val="22"/>
        </w:rPr>
        <w:t>této smlouvy</w:t>
      </w:r>
      <w:r w:rsidR="00F666F6" w:rsidRPr="00EB306E">
        <w:rPr>
          <w:rFonts w:ascii="Times New Roman" w:hAnsi="Times New Roman"/>
          <w:sz w:val="22"/>
          <w:szCs w:val="22"/>
        </w:rPr>
        <w:t>.</w:t>
      </w:r>
      <w:r w:rsidR="00685ED5" w:rsidRPr="00EB306E">
        <w:rPr>
          <w:rFonts w:ascii="Times New Roman" w:hAnsi="Times New Roman"/>
          <w:sz w:val="22"/>
          <w:szCs w:val="22"/>
        </w:rPr>
        <w:t xml:space="preserve"> Zhotovitel výslovně prohlašuje, že si je vědom a akceptuje v rámci náhrady škody uhradit objednateli</w:t>
      </w:r>
      <w:r w:rsidR="00171DC0" w:rsidRPr="00EB306E">
        <w:rPr>
          <w:rFonts w:ascii="Times New Roman" w:hAnsi="Times New Roman"/>
          <w:sz w:val="22"/>
          <w:szCs w:val="22"/>
        </w:rPr>
        <w:t xml:space="preserve"> mimo jiné</w:t>
      </w:r>
      <w:r w:rsidR="00685ED5" w:rsidRPr="00EB306E">
        <w:rPr>
          <w:rFonts w:ascii="Times New Roman" w:hAnsi="Times New Roman"/>
          <w:sz w:val="22"/>
          <w:szCs w:val="22"/>
        </w:rPr>
        <w:t xml:space="preserve"> i škody vzniklé objednateli v důsledku výskytu vady Díla v záruční době, která vedla k přerušení d</w:t>
      </w:r>
      <w:r w:rsidR="00171DC0" w:rsidRPr="00EB306E">
        <w:rPr>
          <w:rFonts w:ascii="Times New Roman" w:hAnsi="Times New Roman"/>
          <w:sz w:val="22"/>
          <w:szCs w:val="22"/>
        </w:rPr>
        <w:t>rážní dopravy a měla za následek náklady objednatele spojené se zajištěním náhradní dopravy, resp. penalizaci objednatele ze strany jakýchkoli třetích subjektů.</w:t>
      </w:r>
    </w:p>
    <w:p w14:paraId="306F5AFF" w14:textId="0AE6DC17" w:rsidR="00F666F6" w:rsidRPr="00EB306E" w:rsidRDefault="0007722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iCs/>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r w:rsidR="00171DC0" w:rsidRPr="00EB306E">
        <w:rPr>
          <w:rFonts w:ascii="Times New Roman" w:hAnsi="Times New Roman"/>
          <w:sz w:val="22"/>
          <w:szCs w:val="22"/>
        </w:rPr>
        <w:t xml:space="preserve"> </w:t>
      </w:r>
    </w:p>
    <w:p w14:paraId="6FAA2501" w14:textId="77777777" w:rsidR="001D73AE" w:rsidRPr="00EB306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Stavební deník</w:t>
      </w:r>
    </w:p>
    <w:p w14:paraId="73E6B023" w14:textId="7FD80B98" w:rsidR="00940A7A" w:rsidRPr="00EB306E" w:rsidRDefault="00940A7A" w:rsidP="0095615F">
      <w:pPr>
        <w:pStyle w:val="odrka"/>
        <w:numPr>
          <w:ilvl w:val="1"/>
          <w:numId w:val="2"/>
        </w:numPr>
        <w:tabs>
          <w:tab w:val="clear" w:pos="1560"/>
          <w:tab w:val="left" w:pos="709"/>
        </w:tabs>
        <w:spacing w:before="90"/>
        <w:ind w:left="709" w:hanging="709"/>
        <w:jc w:val="both"/>
      </w:pPr>
      <w:r w:rsidRPr="00EB306E">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10.5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w:t>
      </w:r>
      <w:r w:rsidR="00CF78E7" w:rsidRPr="00EB306E">
        <w:t xml:space="preserve"> na straně zhotovitele</w:t>
      </w:r>
      <w:r w:rsidRPr="00EB306E">
        <w:t xml:space="preserve"> podepisovány elektronickým podpisem vystaveným kvalifikovaným poskytovatelem certifikačních služeb.</w:t>
      </w:r>
    </w:p>
    <w:p w14:paraId="2D9D71DA" w14:textId="3F4C4CE1"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Objednatel je povinen stavební deník sledovat a k zápisům připojovat sv</w:t>
      </w:r>
      <w:r w:rsidR="004E77EA" w:rsidRPr="00EB306E">
        <w:rPr>
          <w:rFonts w:ascii="Times New Roman" w:hAnsi="Times New Roman"/>
          <w:color w:val="000000"/>
        </w:rPr>
        <w:t>á</w:t>
      </w:r>
      <w:r w:rsidRPr="00EB306E">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Stavební deník zejména obsahuje:</w:t>
      </w:r>
    </w:p>
    <w:p w14:paraId="14BCDED9" w14:textId="53220DE6" w:rsidR="00DD21B1" w:rsidRPr="00EB306E" w:rsidRDefault="00DD21B1" w:rsidP="00296D17">
      <w:pPr>
        <w:pStyle w:val="odrka"/>
        <w:numPr>
          <w:ilvl w:val="0"/>
          <w:numId w:val="12"/>
        </w:numPr>
        <w:tabs>
          <w:tab w:val="clear" w:pos="1560"/>
          <w:tab w:val="left" w:pos="993"/>
          <w:tab w:val="left" w:pos="1701"/>
        </w:tabs>
        <w:ind w:hanging="654"/>
      </w:pPr>
      <w:r w:rsidRPr="00EB306E">
        <w:t>základní list, ve kterém se uvádí název a sídlo objednatele, projektanta a změny těchto údajů</w:t>
      </w:r>
    </w:p>
    <w:p w14:paraId="2CBDD65E" w14:textId="77777777" w:rsidR="00DD21B1" w:rsidRPr="00EB306E" w:rsidRDefault="00DD21B1" w:rsidP="00296D17">
      <w:pPr>
        <w:pStyle w:val="odrka"/>
        <w:numPr>
          <w:ilvl w:val="0"/>
          <w:numId w:val="12"/>
        </w:numPr>
        <w:tabs>
          <w:tab w:val="clear" w:pos="1560"/>
          <w:tab w:val="left" w:pos="993"/>
          <w:tab w:val="left" w:pos="1701"/>
        </w:tabs>
        <w:ind w:hanging="654"/>
      </w:pPr>
      <w:r w:rsidRPr="00EB306E">
        <w:t>identifikační údaje stavby podle projektové dokumentace;</w:t>
      </w:r>
    </w:p>
    <w:p w14:paraId="09D59C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smluv včetně dodatků a změn;</w:t>
      </w:r>
    </w:p>
    <w:p w14:paraId="62D1937D"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dokladů a úředních opatření týkajících se stavby;</w:t>
      </w:r>
    </w:p>
    <w:p w14:paraId="1D1415A7"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dokumentace stavby, jejich změn a doplnění;</w:t>
      </w:r>
    </w:p>
    <w:p w14:paraId="268F69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zkoušek všech druhů.</w:t>
      </w:r>
    </w:p>
    <w:p w14:paraId="66BF140E" w14:textId="21DD569D"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 xml:space="preserve">Denní záznamy bude zapisovat a podepisovat </w:t>
      </w:r>
      <w:r w:rsidR="00A00890" w:rsidRPr="00EB306E">
        <w:rPr>
          <w:rFonts w:ascii="Times New Roman" w:hAnsi="Times New Roman"/>
          <w:color w:val="000000"/>
        </w:rPr>
        <w:t xml:space="preserve">za zhotovitele </w:t>
      </w:r>
      <w:r w:rsidRPr="00EB306E">
        <w:rPr>
          <w:rFonts w:ascii="Times New Roman" w:hAnsi="Times New Roman"/>
          <w:color w:val="000000"/>
        </w:rPr>
        <w:t>stavbyvedoucí</w:t>
      </w:r>
      <w:r w:rsidR="00CE57E0" w:rsidRPr="00EB306E">
        <w:rPr>
          <w:rFonts w:ascii="Times New Roman" w:hAnsi="Times New Roman"/>
          <w:color w:val="000000"/>
        </w:rPr>
        <w:t>, nebo</w:t>
      </w:r>
      <w:r w:rsidR="00235985" w:rsidRPr="00EB306E">
        <w:rPr>
          <w:rFonts w:ascii="Times New Roman" w:hAnsi="Times New Roman"/>
          <w:color w:val="000000"/>
        </w:rPr>
        <w:t xml:space="preserve"> </w:t>
      </w:r>
      <w:r w:rsidR="00CE57E0" w:rsidRPr="00EB306E">
        <w:rPr>
          <w:rFonts w:ascii="Times New Roman" w:hAnsi="Times New Roman"/>
          <w:color w:val="000000"/>
        </w:rPr>
        <w:t xml:space="preserve">na základě písemného pověření jeho zástupce, a to </w:t>
      </w:r>
      <w:r w:rsidRPr="00EB306E">
        <w:rPr>
          <w:rFonts w:ascii="Times New Roman" w:hAnsi="Times New Roman"/>
          <w:color w:val="000000"/>
        </w:rPr>
        <w:t xml:space="preserve">v den, kdy práce byly provedeny nebo kdy nastaly okolnosti, které vyvolaly nutnost zápisu. </w:t>
      </w:r>
    </w:p>
    <w:p w14:paraId="4B715D96"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w:t>
      </w:r>
      <w:r w:rsidR="00A00890" w:rsidRPr="00EB306E">
        <w:rPr>
          <w:rFonts w:ascii="Times New Roman" w:hAnsi="Times New Roman"/>
          <w:color w:val="000000"/>
        </w:rPr>
        <w:t xml:space="preserve">zhotovitel </w:t>
      </w:r>
      <w:r w:rsidRPr="00EB306E">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22DE3A34" w:rsidR="008B18B0"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objednatel s obsahem záznamu ve stavebním deníku, zapíše námitku do jednoho týdne od </w:t>
      </w:r>
      <w:r w:rsidR="009233B7" w:rsidRPr="00EB306E">
        <w:rPr>
          <w:rFonts w:ascii="Times New Roman" w:hAnsi="Times New Roman"/>
          <w:color w:val="000000"/>
        </w:rPr>
        <w:t>záznamu – jinak</w:t>
      </w:r>
      <w:r w:rsidRPr="00EB306E">
        <w:rPr>
          <w:rFonts w:ascii="Times New Roman" w:hAnsi="Times New Roman"/>
          <w:color w:val="000000"/>
        </w:rPr>
        <w:t xml:space="preserve"> se má za to, že s obsahem záznamu souhlasí.</w:t>
      </w:r>
    </w:p>
    <w:p w14:paraId="086CD3D3" w14:textId="1BCA0ABB"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Zhotovitel předá při předání staveniště všem zúčastněným osobám dle bodu 1</w:t>
      </w:r>
      <w:r w:rsidR="0008624E" w:rsidRPr="00EB306E">
        <w:rPr>
          <w:rFonts w:ascii="Times New Roman" w:hAnsi="Times New Roman"/>
        </w:rPr>
        <w:t>0</w:t>
      </w:r>
      <w:r w:rsidRPr="00EB306E">
        <w:rPr>
          <w:rFonts w:ascii="Times New Roman" w:hAnsi="Times New Roman"/>
        </w:rPr>
        <w:t xml:space="preserve">.5 </w:t>
      </w:r>
      <w:r w:rsidR="004E77EA" w:rsidRPr="00EB306E">
        <w:rPr>
          <w:rFonts w:ascii="Times New Roman" w:hAnsi="Times New Roman"/>
        </w:rPr>
        <w:t>s</w:t>
      </w:r>
      <w:r w:rsidRPr="00EB306E">
        <w:rPr>
          <w:rFonts w:ascii="Times New Roman" w:hAnsi="Times New Roman"/>
        </w:rPr>
        <w:t>mlouvy potřebné přihlašovací údaje pro sdílení dat elektronického stavebního deníku.</w:t>
      </w:r>
    </w:p>
    <w:p w14:paraId="0355BE99" w14:textId="77777777" w:rsidR="001D73AE" w:rsidRPr="00EB306E"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 xml:space="preserve">Provádění </w:t>
      </w:r>
      <w:r w:rsidR="00C45010" w:rsidRPr="00EB306E">
        <w:rPr>
          <w:rFonts w:ascii="Times New Roman" w:hAnsi="Times New Roman"/>
          <w:b/>
        </w:rPr>
        <w:t>D</w:t>
      </w:r>
      <w:r w:rsidRPr="00EB306E">
        <w:rPr>
          <w:rFonts w:ascii="Times New Roman" w:hAnsi="Times New Roman"/>
          <w:b/>
        </w:rPr>
        <w:t>íla</w:t>
      </w:r>
    </w:p>
    <w:p w14:paraId="7050672B" w14:textId="32E08037"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sz w:val="22"/>
          <w:szCs w:val="22"/>
        </w:rPr>
        <w:t>Při zjištění podzemních zařízení, která nebyla správci</w:t>
      </w:r>
      <w:r w:rsidR="000E09B6" w:rsidRPr="00EB306E">
        <w:rPr>
          <w:rFonts w:ascii="Times New Roman" w:hAnsi="Times New Roman"/>
          <w:sz w:val="22"/>
          <w:szCs w:val="22"/>
        </w:rPr>
        <w:t xml:space="preserve"> sítí</w:t>
      </w:r>
      <w:r w:rsidRPr="00EB306E">
        <w:rPr>
          <w:rFonts w:ascii="Times New Roman" w:hAnsi="Times New Roman"/>
          <w:sz w:val="22"/>
          <w:szCs w:val="22"/>
        </w:rPr>
        <w:t xml:space="preserve"> v jejich vyjádřeních uvedena a brání realizaci prací</w:t>
      </w:r>
      <w:r w:rsidR="00C45010" w:rsidRPr="00EB306E">
        <w:rPr>
          <w:rFonts w:ascii="Times New Roman" w:hAnsi="Times New Roman"/>
          <w:sz w:val="22"/>
          <w:szCs w:val="22"/>
        </w:rPr>
        <w:t xml:space="preserve"> na Díle</w:t>
      </w:r>
      <w:r w:rsidRPr="00EB306E">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EB306E">
        <w:rPr>
          <w:rFonts w:ascii="Times New Roman" w:hAnsi="Times New Roman"/>
          <w:color w:val="auto"/>
          <w:sz w:val="22"/>
          <w:szCs w:val="22"/>
        </w:rPr>
        <w:t>nalezené sítě.</w:t>
      </w:r>
    </w:p>
    <w:p w14:paraId="5792CCF0" w14:textId="60F51FDC" w:rsidR="00F666F6" w:rsidRPr="00EB306E"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 předání staveniště bude vypracován Protokol o předání a převzetí staveniště dle příslušného vzoru objednatele.</w:t>
      </w:r>
      <w:r w:rsidR="00F666F6" w:rsidRPr="00EB306E">
        <w:rPr>
          <w:rFonts w:ascii="Times New Roman" w:hAnsi="Times New Roman"/>
          <w:sz w:val="22"/>
          <w:szCs w:val="22"/>
        </w:rPr>
        <w:t xml:space="preserve"> </w:t>
      </w:r>
    </w:p>
    <w:p w14:paraId="35CCF7D1" w14:textId="29E6D748"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je povinen účastnit se pravidelných i mimořádných kontrolních dnů. Pravidelné kontrolní dny se budou konat minimálně 1x týdně v </w:t>
      </w:r>
      <w:r w:rsidR="00C45010" w:rsidRPr="00EB306E">
        <w:rPr>
          <w:rFonts w:ascii="Times New Roman" w:hAnsi="Times New Roman"/>
          <w:sz w:val="22"/>
          <w:szCs w:val="22"/>
        </w:rPr>
        <w:t>M</w:t>
      </w:r>
      <w:r w:rsidRPr="00EB306E">
        <w:rPr>
          <w:rFonts w:ascii="Times New Roman" w:hAnsi="Times New Roman"/>
          <w:sz w:val="22"/>
          <w:szCs w:val="22"/>
        </w:rPr>
        <w:t xml:space="preserve">ístě </w:t>
      </w:r>
      <w:r w:rsidR="009B0A24" w:rsidRPr="00EB306E">
        <w:rPr>
          <w:rFonts w:ascii="Times New Roman" w:hAnsi="Times New Roman"/>
          <w:sz w:val="22"/>
          <w:szCs w:val="22"/>
        </w:rPr>
        <w:t>p</w:t>
      </w:r>
      <w:r w:rsidR="00C45010" w:rsidRPr="00EB306E">
        <w:rPr>
          <w:rFonts w:ascii="Times New Roman" w:hAnsi="Times New Roman"/>
          <w:sz w:val="22"/>
          <w:szCs w:val="22"/>
        </w:rPr>
        <w:t>lnění</w:t>
      </w:r>
      <w:r w:rsidRPr="00EB306E">
        <w:rPr>
          <w:rFonts w:ascii="Times New Roman" w:hAnsi="Times New Roman"/>
          <w:sz w:val="22"/>
          <w:szCs w:val="22"/>
        </w:rPr>
        <w:t>.</w:t>
      </w:r>
      <w:r w:rsidR="00E34A31" w:rsidRPr="00EB306E">
        <w:rPr>
          <w:rFonts w:ascii="Times New Roman" w:hAnsi="Times New Roman"/>
          <w:sz w:val="22"/>
          <w:szCs w:val="22"/>
        </w:rPr>
        <w:t xml:space="preserve"> Zhotovitel zajistí k sepisování zápisů a kontrolám úkolů na staveništi místnost.</w:t>
      </w:r>
      <w:r w:rsidRPr="00EB306E">
        <w:rPr>
          <w:rFonts w:ascii="Times New Roman" w:hAnsi="Times New Roman"/>
          <w:sz w:val="22"/>
          <w:szCs w:val="22"/>
        </w:rPr>
        <w:t xml:space="preserve"> Mimořádné kontrolní dny se budou konat na místě určeném objednatelem v jím určených termínech.</w:t>
      </w:r>
    </w:p>
    <w:p w14:paraId="35E6B5A4" w14:textId="112B7E79"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sidRPr="00EB306E">
        <w:rPr>
          <w:rFonts w:ascii="Times New Roman" w:hAnsi="Times New Roman"/>
          <w:color w:val="000000"/>
        </w:rPr>
        <w:t>H</w:t>
      </w:r>
      <w:r w:rsidRPr="00EB306E">
        <w:rPr>
          <w:rFonts w:ascii="Times New Roman" w:hAnsi="Times New Roman"/>
          <w:color w:val="000000"/>
        </w:rPr>
        <w:t xml:space="preserve">armonogramu </w:t>
      </w:r>
      <w:r w:rsidR="00202FD4" w:rsidRPr="00EB306E">
        <w:rPr>
          <w:rFonts w:ascii="Times New Roman" w:hAnsi="Times New Roman"/>
          <w:color w:val="000000"/>
        </w:rPr>
        <w:t xml:space="preserve">výstavby </w:t>
      </w:r>
      <w:r w:rsidRPr="00EB306E">
        <w:rPr>
          <w:rFonts w:ascii="Times New Roman" w:hAnsi="Times New Roman"/>
          <w:color w:val="000000"/>
        </w:rPr>
        <w:t xml:space="preserve">na konkrétní data. K této aktualizaci nebude potřeba sjednávat dodatek. </w:t>
      </w:r>
    </w:p>
    <w:p w14:paraId="6ED33815" w14:textId="1BDFDD6E"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(KZP). Práce na této části </w:t>
      </w:r>
      <w:r w:rsidR="00BE15F2" w:rsidRPr="00EB306E">
        <w:rPr>
          <w:rFonts w:ascii="Times New Roman" w:hAnsi="Times New Roman"/>
          <w:color w:val="000000"/>
        </w:rPr>
        <w:t>D</w:t>
      </w:r>
      <w:r w:rsidRPr="00EB306E">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41AD08F4"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color w:val="000000"/>
        </w:rPr>
        <w:t>Zhotovitel provede Dílo dle předané dokumentace DPS a objednatelem odsouhlasen</w:t>
      </w:r>
      <w:r w:rsidR="00FB26CC" w:rsidRPr="00EB306E">
        <w:rPr>
          <w:rFonts w:ascii="Times New Roman" w:hAnsi="Times New Roman"/>
          <w:color w:val="000000"/>
        </w:rPr>
        <w:t xml:space="preserve">é </w:t>
      </w:r>
      <w:r w:rsidR="00F010F2" w:rsidRPr="00EB306E">
        <w:rPr>
          <w:rFonts w:ascii="Times New Roman" w:hAnsi="Times New Roman"/>
          <w:color w:val="000000"/>
        </w:rPr>
        <w:t xml:space="preserve">Realizační a </w:t>
      </w:r>
      <w:r w:rsidR="0008624E" w:rsidRPr="00EB306E">
        <w:rPr>
          <w:rFonts w:ascii="Times New Roman" w:hAnsi="Times New Roman"/>
          <w:color w:val="000000"/>
        </w:rPr>
        <w:t xml:space="preserve">Dílenské dokumentace </w:t>
      </w:r>
      <w:r w:rsidR="00C504FE" w:rsidRPr="00EB306E">
        <w:rPr>
          <w:rFonts w:ascii="Times New Roman" w:hAnsi="Times New Roman"/>
          <w:color w:val="000000"/>
        </w:rPr>
        <w:t>(j</w:t>
      </w:r>
      <w:r w:rsidR="00A35D07" w:rsidRPr="00EB306E">
        <w:rPr>
          <w:rFonts w:ascii="Times New Roman" w:hAnsi="Times New Roman"/>
          <w:color w:val="000000"/>
        </w:rPr>
        <w:t>sou</w:t>
      </w:r>
      <w:r w:rsidR="00C504FE" w:rsidRPr="00EB306E">
        <w:rPr>
          <w:rFonts w:ascii="Times New Roman" w:hAnsi="Times New Roman"/>
          <w:color w:val="000000"/>
        </w:rPr>
        <w:t xml:space="preserve">-li </w:t>
      </w:r>
      <w:r w:rsidR="00A35D07" w:rsidRPr="00EB306E">
        <w:rPr>
          <w:rFonts w:ascii="Times New Roman" w:hAnsi="Times New Roman"/>
          <w:color w:val="000000"/>
        </w:rPr>
        <w:t>zpracovávány</w:t>
      </w:r>
      <w:r w:rsidR="00C504FE" w:rsidRPr="00EB306E">
        <w:rPr>
          <w:rFonts w:ascii="Times New Roman" w:hAnsi="Times New Roman"/>
          <w:color w:val="000000"/>
        </w:rPr>
        <w:t>)</w:t>
      </w:r>
      <w:r w:rsidRPr="00EB306E">
        <w:rPr>
          <w:rFonts w:ascii="Times New Roman" w:hAnsi="Times New Roman"/>
          <w:color w:val="000000"/>
        </w:rPr>
        <w:t xml:space="preserve">, pravomocných rozhodnutí orgánů státní správy, vyjádření správců inženýrských sítí, zápisu z předání staveniště a případných </w:t>
      </w:r>
      <w:r w:rsidR="00BC09AF" w:rsidRPr="00EB306E">
        <w:rPr>
          <w:rFonts w:ascii="Times New Roman" w:hAnsi="Times New Roman"/>
          <w:color w:val="000000"/>
        </w:rPr>
        <w:t xml:space="preserve">změn </w:t>
      </w:r>
      <w:r w:rsidR="004D58EC" w:rsidRPr="00EB306E">
        <w:rPr>
          <w:rFonts w:ascii="Times New Roman" w:hAnsi="Times New Roman"/>
          <w:color w:val="000000"/>
        </w:rPr>
        <w:t>provedených způsobem dle této smlouvy</w:t>
      </w:r>
      <w:r w:rsidRPr="00EB306E">
        <w:rPr>
          <w:rFonts w:ascii="Times New Roman" w:hAnsi="Times New Roman"/>
          <w:color w:val="000000"/>
        </w:rPr>
        <w:t>.</w:t>
      </w:r>
      <w:r w:rsidR="0090659E" w:rsidRPr="00EB306E">
        <w:rPr>
          <w:rFonts w:ascii="Times New Roman" w:hAnsi="Times New Roman"/>
          <w:color w:val="000000"/>
        </w:rPr>
        <w:t xml:space="preserve"> </w:t>
      </w:r>
    </w:p>
    <w:p w14:paraId="5B3971D8" w14:textId="4B3A609C" w:rsidR="00A733E6" w:rsidRPr="00EB306E"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vyzve objednatele písemně nejméně tři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3828946" w14:textId="10A8EF54" w:rsidR="003145CB" w:rsidRPr="00EB306E" w:rsidRDefault="003145CB" w:rsidP="000902E6">
      <w:pPr>
        <w:pStyle w:val="Odstavecseseznamem"/>
        <w:spacing w:before="90"/>
        <w:ind w:left="709" w:right="21"/>
        <w:jc w:val="both"/>
        <w:rPr>
          <w:rFonts w:ascii="Times New Roman" w:hAnsi="Times New Roman"/>
          <w:color w:val="000000"/>
        </w:rPr>
      </w:pPr>
      <w:r w:rsidRPr="00EB306E">
        <w:rPr>
          <w:rFonts w:ascii="Times New Roman" w:hAnsi="Times New Roman"/>
          <w:color w:val="000000"/>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EB306E">
        <w:rPr>
          <w:rFonts w:ascii="Times New Roman" w:hAnsi="Times New Roman"/>
        </w:rPr>
        <w:t xml:space="preserve">Požaduje-li přesto objednatel dodatečné odkrytí, je povinen hradit náklady zhotovitele na předmětné dodatečné odkrytí. Zjistí-li se však při dodatečném odkrytí, že práce byly provedeny vadně, nese </w:t>
      </w:r>
      <w:r w:rsidRPr="00EB306E">
        <w:rPr>
          <w:rFonts w:ascii="Times New Roman" w:hAnsi="Times New Roman"/>
        </w:rPr>
        <w:lastRenderedPageBreak/>
        <w:t>náklady dodatečného odkrytí zhotovitel.</w:t>
      </w:r>
      <w:r w:rsidR="00100EDC" w:rsidRPr="00EB306E">
        <w:rPr>
          <w:rFonts w:ascii="Times New Roman" w:hAnsi="Times New Roman"/>
        </w:rPr>
        <w:t xml:space="preserve"> Náklady dodatečného odkrytí nese zhotovitel i v případě, kdy neprovede detailní fotodokumentaci příslušných zakrývaných konstrukcí v souladu s tímto odstavcem</w:t>
      </w:r>
      <w:r w:rsidR="00100EDC" w:rsidRPr="00EB306E">
        <w:rPr>
          <w:rFonts w:ascii="Times New Roman" w:hAnsi="Times New Roman"/>
          <w:lang w:val="en-US"/>
        </w:rPr>
        <w:t>.</w:t>
      </w:r>
    </w:p>
    <w:p w14:paraId="01D90BDD" w14:textId="56B325F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sidRPr="00EB306E">
        <w:rPr>
          <w:rFonts w:ascii="Times New Roman" w:hAnsi="Times New Roman"/>
          <w:color w:val="000000"/>
        </w:rPr>
        <w:t>í</w:t>
      </w:r>
      <w:r w:rsidRPr="00EB306E">
        <w:rPr>
          <w:rFonts w:ascii="Times New Roman" w:hAnsi="Times New Roman"/>
          <w:color w:val="000000"/>
        </w:rPr>
        <w:t>, vod a k porušení ochranných pásem.</w:t>
      </w:r>
    </w:p>
    <w:p w14:paraId="7EA8D10F" w14:textId="16F8D73C"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udržovat na staveništi a na přenechaných inženýrských sítích pořádek a čistotu, </w:t>
      </w:r>
      <w:r w:rsidRPr="00EB306E">
        <w:rPr>
          <w:rFonts w:ascii="Times New Roman" w:hAnsi="Times New Roman"/>
          <w:color w:val="000000"/>
        </w:rPr>
        <w:br/>
        <w:t xml:space="preserve">je povinen odstraňovat odpady a nečistoty vzniklé jeho činností. Zhotovitel je podle § </w:t>
      </w:r>
      <w:r w:rsidR="00183744" w:rsidRPr="00EB306E">
        <w:rPr>
          <w:rFonts w:ascii="Times New Roman" w:hAnsi="Times New Roman"/>
          <w:color w:val="000000"/>
        </w:rPr>
        <w:t>5</w:t>
      </w:r>
      <w:r w:rsidRPr="00EB306E">
        <w:rPr>
          <w:rFonts w:ascii="Times New Roman" w:hAnsi="Times New Roman"/>
          <w:color w:val="000000"/>
        </w:rPr>
        <w:t xml:space="preserve"> zákona č. </w:t>
      </w:r>
      <w:r w:rsidR="00FD013B" w:rsidRPr="00EB306E">
        <w:rPr>
          <w:rFonts w:ascii="Times New Roman" w:hAnsi="Times New Roman"/>
          <w:color w:val="000000"/>
        </w:rPr>
        <w:t>541</w:t>
      </w:r>
      <w:r w:rsidRPr="00EB306E">
        <w:rPr>
          <w:rFonts w:ascii="Times New Roman" w:hAnsi="Times New Roman"/>
          <w:color w:val="000000"/>
        </w:rPr>
        <w:t>/20</w:t>
      </w:r>
      <w:r w:rsidR="00FD013B" w:rsidRPr="00EB306E">
        <w:rPr>
          <w:rFonts w:ascii="Times New Roman" w:hAnsi="Times New Roman"/>
          <w:color w:val="000000"/>
        </w:rPr>
        <w:t>20</w:t>
      </w:r>
      <w:r w:rsidR="00BE725D" w:rsidRPr="00EB306E">
        <w:rPr>
          <w:rFonts w:ascii="Times New Roman" w:hAnsi="Times New Roman"/>
          <w:color w:val="000000"/>
        </w:rPr>
        <w:t xml:space="preserve"> </w:t>
      </w:r>
      <w:r w:rsidRPr="00EB306E">
        <w:rPr>
          <w:rFonts w:ascii="Times New Roman" w:hAnsi="Times New Roman"/>
          <w:color w:val="000000"/>
        </w:rPr>
        <w:t>Sb., o odpadech v platném znění, původcem odpadů.</w:t>
      </w:r>
    </w:p>
    <w:p w14:paraId="7894BBA8" w14:textId="1AA074CD" w:rsidR="00C504FE"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aby při realizaci nedošlo k poškození krajinných prvků v okolí.</w:t>
      </w:r>
    </w:p>
    <w:p w14:paraId="536213B3" w14:textId="0DBD3228"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EB306E">
        <w:rPr>
          <w:rFonts w:ascii="Times New Roman" w:hAnsi="Times New Roman"/>
        </w:rPr>
        <w:t>/třetích osob</w:t>
      </w:r>
      <w:r w:rsidRPr="00EB306E">
        <w:rPr>
          <w:rFonts w:ascii="Times New Roman" w:hAnsi="Times New Roman"/>
        </w:rPr>
        <w:t xml:space="preserve">. Zhotovitel – původce odpadu si je vědom toho, že je povinen veškerý vzniklý odpad předat osobě oprávněné k jeho převzetí podle zákona č. </w:t>
      </w:r>
      <w:r w:rsidR="005253BD" w:rsidRPr="00EB306E">
        <w:rPr>
          <w:rFonts w:ascii="Times New Roman" w:hAnsi="Times New Roman"/>
        </w:rPr>
        <w:t>54</w:t>
      </w:r>
      <w:r w:rsidRPr="00EB306E">
        <w:rPr>
          <w:rFonts w:ascii="Times New Roman" w:hAnsi="Times New Roman"/>
        </w:rPr>
        <w:t>1/20</w:t>
      </w:r>
      <w:r w:rsidR="005253BD" w:rsidRPr="00EB306E">
        <w:rPr>
          <w:rFonts w:ascii="Times New Roman" w:hAnsi="Times New Roman"/>
        </w:rPr>
        <w:t xml:space="preserve">20 </w:t>
      </w:r>
      <w:r w:rsidRPr="00EB306E">
        <w:rPr>
          <w:rFonts w:ascii="Times New Roman" w:hAnsi="Times New Roman"/>
        </w:rPr>
        <w:t xml:space="preserve">Sb., o odpadech, v platném znění. V případě vzniku ekologické události nebo ekologické havárie odstraní tuto zhotovitel na vlastní náklady a událost nebo havárii oznámí na oddělení energie a ekologie objednatele na e-mailovou adresu </w:t>
      </w:r>
      <w:hyperlink r:id="rId15" w:history="1">
        <w:r w:rsidRPr="00EB306E">
          <w:rPr>
            <w:rFonts w:ascii="Times New Roman" w:hAnsi="Times New Roman"/>
          </w:rPr>
          <w:t>ekologie@dpo.cz</w:t>
        </w:r>
      </w:hyperlink>
      <w:r w:rsidRPr="00EB306E">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sidRPr="00EB306E">
        <w:rPr>
          <w:rFonts w:ascii="Times New Roman" w:hAnsi="Times New Roman"/>
          <w:color w:val="000000"/>
        </w:rPr>
        <w:t xml:space="preserve"> </w:t>
      </w:r>
      <w:r w:rsidRPr="00EB306E">
        <w:rPr>
          <w:rFonts w:ascii="Times New Roman" w:hAnsi="Times New Roman"/>
          <w:color w:val="000000"/>
        </w:rPr>
        <w:t>591/2006 Sb., o bližších minimálních požadavcích na bezpečnost a ochranu zdraví při práci na staveništích a nařízení vlády č.</w:t>
      </w:r>
      <w:r w:rsidR="00BE725D" w:rsidRPr="00EB306E">
        <w:rPr>
          <w:rFonts w:ascii="Times New Roman" w:hAnsi="Times New Roman"/>
          <w:color w:val="000000"/>
        </w:rPr>
        <w:t xml:space="preserve"> </w:t>
      </w:r>
      <w:r w:rsidRPr="00EB306E">
        <w:rPr>
          <w:rFonts w:ascii="Times New Roman" w:hAnsi="Times New Roman"/>
          <w:color w:val="000000"/>
        </w:rPr>
        <w:t>101/2005 Sb., o podrobnějších požadavcích na pracoviště a pracovní prostředí.</w:t>
      </w:r>
    </w:p>
    <w:p w14:paraId="7D3FF6B2" w14:textId="02731F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na své náklady povolení k uzavírkám a prokopávkám komunikací</w:t>
      </w:r>
      <w:r w:rsidR="00940A7A" w:rsidRPr="00EB306E">
        <w:rPr>
          <w:rFonts w:ascii="Times New Roman" w:hAnsi="Times New Roman"/>
          <w:color w:val="000000"/>
        </w:rPr>
        <w:t xml:space="preserve"> a zábor veřejného prostranství</w:t>
      </w:r>
      <w:r w:rsidRPr="00EB306E">
        <w:rPr>
          <w:rFonts w:ascii="Times New Roman" w:hAnsi="Times New Roman"/>
          <w:color w:val="000000"/>
        </w:rPr>
        <w:t>, projednání dočasného dopravního značení vč. organizace dopravy po dobu výstavby a koordinace postupu prací s objednatelem.</w:t>
      </w:r>
    </w:p>
    <w:p w14:paraId="19E7F7B0"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nese až do </w:t>
      </w:r>
      <w:r w:rsidR="00356DF8" w:rsidRPr="00EB306E">
        <w:rPr>
          <w:rFonts w:ascii="Times New Roman" w:hAnsi="Times New Roman"/>
          <w:color w:val="000000"/>
        </w:rPr>
        <w:t xml:space="preserve">okamžiku </w:t>
      </w:r>
      <w:r w:rsidRPr="00EB306E">
        <w:rPr>
          <w:rFonts w:ascii="Times New Roman" w:hAnsi="Times New Roman"/>
          <w:color w:val="000000"/>
        </w:rPr>
        <w:t xml:space="preserve">předání a převzetí </w:t>
      </w:r>
      <w:r w:rsidR="00356DF8" w:rsidRPr="00EB306E">
        <w:rPr>
          <w:rFonts w:ascii="Times New Roman" w:hAnsi="Times New Roman"/>
          <w:color w:val="000000"/>
        </w:rPr>
        <w:t>D</w:t>
      </w:r>
      <w:r w:rsidRPr="00EB306E">
        <w:rPr>
          <w:rFonts w:ascii="Times New Roman" w:hAnsi="Times New Roman"/>
          <w:color w:val="000000"/>
        </w:rPr>
        <w:t xml:space="preserve">íla jako celku nebezpečí škod na zhotovovaném </w:t>
      </w:r>
      <w:r w:rsidR="00356DF8" w:rsidRPr="00EB306E">
        <w:rPr>
          <w:rFonts w:ascii="Times New Roman" w:hAnsi="Times New Roman"/>
          <w:color w:val="000000"/>
        </w:rPr>
        <w:t>D</w:t>
      </w:r>
      <w:r w:rsidRPr="00EB306E">
        <w:rPr>
          <w:rFonts w:ascii="Times New Roman" w:hAnsi="Times New Roman"/>
          <w:color w:val="000000"/>
        </w:rPr>
        <w:t xml:space="preserve">íle s výjimkou případů, kdy bude objednatel užívat nepředané </w:t>
      </w:r>
      <w:r w:rsidR="00356DF8" w:rsidRPr="00EB306E">
        <w:rPr>
          <w:rFonts w:ascii="Times New Roman" w:hAnsi="Times New Roman"/>
          <w:color w:val="000000"/>
        </w:rPr>
        <w:t>D</w:t>
      </w:r>
      <w:r w:rsidRPr="00EB306E">
        <w:rPr>
          <w:rFonts w:ascii="Times New Roman" w:hAnsi="Times New Roman"/>
          <w:color w:val="000000"/>
        </w:rPr>
        <w:t xml:space="preserve">ílo nebo jeho část na základě dohody ve smyslu bodu </w:t>
      </w:r>
      <w:r w:rsidR="00633FE0" w:rsidRPr="00EB306E">
        <w:rPr>
          <w:rFonts w:ascii="Times New Roman" w:hAnsi="Times New Roman"/>
          <w:color w:val="000000"/>
        </w:rPr>
        <w:t>5</w:t>
      </w:r>
      <w:r w:rsidRPr="00EB306E">
        <w:rPr>
          <w:rFonts w:ascii="Times New Roman" w:hAnsi="Times New Roman"/>
          <w:color w:val="000000"/>
        </w:rPr>
        <w:t>.</w:t>
      </w:r>
      <w:r w:rsidR="007852FA" w:rsidRPr="00EB306E">
        <w:rPr>
          <w:rFonts w:ascii="Times New Roman" w:hAnsi="Times New Roman"/>
          <w:color w:val="000000"/>
        </w:rPr>
        <w:t xml:space="preserve">15 </w:t>
      </w:r>
      <w:r w:rsidRPr="00EB306E">
        <w:rPr>
          <w:rFonts w:ascii="Times New Roman" w:hAnsi="Times New Roman"/>
          <w:color w:val="000000"/>
        </w:rPr>
        <w:t xml:space="preserve">této smlouvy. </w:t>
      </w:r>
    </w:p>
    <w:p w14:paraId="4D4825A9" w14:textId="77777777" w:rsidR="00633FE0"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Základní požadavky k zajištění BOZP jsou stanoveny v Příloze č. 3. Smlouvy</w:t>
      </w:r>
      <w:r w:rsidR="00633FE0" w:rsidRPr="00EB306E">
        <w:rPr>
          <w:rFonts w:ascii="Times New Roman" w:hAnsi="Times New Roman"/>
          <w:color w:val="000000"/>
        </w:rPr>
        <w:t xml:space="preserve"> a zhotovitel se je zavazuje dodržovat</w:t>
      </w:r>
      <w:r w:rsidRPr="00EB306E">
        <w:rPr>
          <w:rFonts w:ascii="Times New Roman" w:hAnsi="Times New Roman"/>
          <w:color w:val="000000"/>
        </w:rPr>
        <w:t>.</w:t>
      </w:r>
      <w:r w:rsidR="00633FE0" w:rsidRPr="00EB306E">
        <w:rPr>
          <w:rFonts w:ascii="Times New Roman" w:hAnsi="Times New Roman"/>
          <w:color w:val="000000"/>
        </w:rPr>
        <w:t xml:space="preserve"> Zhotovitel je povinen dodržovat a řídit se pokyny koordinátora BOZP, kterého zajistí objednatel.</w:t>
      </w:r>
    </w:p>
    <w:p w14:paraId="0AFD1633"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Veškerá jednání mezi zhotovitelem a objednatelem v ústním i písemném styku budou vedena výhradně v jazyce českém</w:t>
      </w:r>
      <w:r w:rsidR="00296D17" w:rsidRPr="00EB306E">
        <w:rPr>
          <w:rFonts w:ascii="Times New Roman" w:hAnsi="Times New Roman"/>
          <w:color w:val="000000"/>
        </w:rPr>
        <w:t xml:space="preserve"> nebo slovenském</w:t>
      </w:r>
      <w:r w:rsidRPr="00EB306E">
        <w:rPr>
          <w:rFonts w:ascii="Times New Roman" w:hAnsi="Times New Roman"/>
          <w:color w:val="000000"/>
        </w:rPr>
        <w:t>.</w:t>
      </w:r>
    </w:p>
    <w:p w14:paraId="46D14694" w14:textId="4E8E99F0"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realizovat </w:t>
      </w:r>
      <w:r w:rsidR="00A733E6" w:rsidRPr="00EB306E">
        <w:rPr>
          <w:rFonts w:ascii="Times New Roman" w:hAnsi="Times New Roman"/>
          <w:color w:val="000000"/>
        </w:rPr>
        <w:t>Dílo</w:t>
      </w:r>
      <w:r w:rsidRPr="00EB306E">
        <w:rPr>
          <w:rFonts w:ascii="Times New Roman" w:hAnsi="Times New Roman"/>
          <w:color w:val="000000"/>
        </w:rPr>
        <w:t xml:space="preserve"> pracovníky na vedoucích pozicích uvedenými v </w:t>
      </w:r>
      <w:r w:rsidR="00CE0975" w:rsidRPr="00EB306E">
        <w:rPr>
          <w:rFonts w:ascii="Times New Roman" w:hAnsi="Times New Roman"/>
          <w:color w:val="000000"/>
        </w:rPr>
        <w:t>P</w:t>
      </w:r>
      <w:r w:rsidRPr="00EB306E">
        <w:rPr>
          <w:rFonts w:ascii="Times New Roman" w:hAnsi="Times New Roman"/>
          <w:color w:val="000000"/>
        </w:rPr>
        <w:t xml:space="preserve">říloze č. </w:t>
      </w:r>
      <w:r w:rsidR="00CE0975" w:rsidRPr="00EB306E">
        <w:rPr>
          <w:rFonts w:ascii="Times New Roman" w:hAnsi="Times New Roman"/>
          <w:color w:val="000000"/>
        </w:rPr>
        <w:t>5</w:t>
      </w:r>
      <w:r w:rsidRPr="00EB306E">
        <w:rPr>
          <w:rFonts w:ascii="Times New Roman" w:hAnsi="Times New Roman"/>
          <w:color w:val="000000"/>
        </w:rPr>
        <w:t xml:space="preserve">. Změna na těchto pozicích podléhá </w:t>
      </w:r>
      <w:r w:rsidR="00066653" w:rsidRPr="00EB306E">
        <w:rPr>
          <w:rFonts w:ascii="Times New Roman" w:hAnsi="Times New Roman"/>
          <w:color w:val="000000"/>
        </w:rPr>
        <w:t xml:space="preserve">písemnému </w:t>
      </w:r>
      <w:r w:rsidRPr="00EB306E">
        <w:rPr>
          <w:rFonts w:ascii="Times New Roman" w:hAnsi="Times New Roman"/>
          <w:color w:val="000000"/>
        </w:rPr>
        <w:t>souhlasu objednatele</w:t>
      </w:r>
      <w:r w:rsidR="00066653" w:rsidRPr="00EB306E">
        <w:rPr>
          <w:rFonts w:ascii="Times New Roman" w:hAnsi="Times New Roman"/>
          <w:color w:val="000000"/>
        </w:rPr>
        <w:t xml:space="preserve"> (kontaktní osoby ve věcech technických)</w:t>
      </w:r>
      <w:r w:rsidRPr="00EB306E">
        <w:rPr>
          <w:rFonts w:ascii="Times New Roman" w:hAnsi="Times New Roman"/>
          <w:color w:val="000000"/>
        </w:rPr>
        <w:t>. V případě požadavku zhotovitele na náhradu vedoucího pracovníka, je zhotovitel povinen nominovat takového vedoucího pracovníka, který plně splňuje původní kvalifikační požadavky.</w:t>
      </w:r>
    </w:p>
    <w:p w14:paraId="785A21E9" w14:textId="3F260BCB" w:rsidR="000879C6"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 xml:space="preserve">Smluvní strany se dohodly na provedení </w:t>
      </w:r>
      <w:r w:rsidR="004E77EA" w:rsidRPr="00EB306E">
        <w:rPr>
          <w:rFonts w:ascii="Times New Roman" w:hAnsi="Times New Roman"/>
        </w:rPr>
        <w:t>D</w:t>
      </w:r>
      <w:r w:rsidRPr="00EB306E">
        <w:rPr>
          <w:rFonts w:ascii="Times New Roman" w:hAnsi="Times New Roman"/>
        </w:rPr>
        <w:t>íla jako celku v </w:t>
      </w:r>
      <w:r w:rsidR="00CE0975" w:rsidRPr="00EB306E">
        <w:rPr>
          <w:rFonts w:ascii="Times New Roman" w:hAnsi="Times New Roman"/>
        </w:rPr>
        <w:t>prvotřídní</w:t>
      </w:r>
      <w:r w:rsidRPr="00EB306E">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Pr="00EB306E"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EB306E"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se zavazuje:</w:t>
      </w:r>
    </w:p>
    <w:p w14:paraId="3FC0264E" w14:textId="3B646087" w:rsidR="003B29F0" w:rsidRPr="00EB306E"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EB306E">
        <w:rPr>
          <w:rFonts w:ascii="Times New Roman" w:hAnsi="Times New Roman"/>
        </w:rPr>
        <w:t>že p</w:t>
      </w:r>
      <w:r w:rsidR="006935D6" w:rsidRPr="00EB306E">
        <w:rPr>
          <w:rFonts w:ascii="Times New Roman" w:hAnsi="Times New Roman"/>
        </w:rPr>
        <w:t>ř</w:t>
      </w:r>
      <w:r w:rsidRPr="00EB306E">
        <w:rPr>
          <w:rFonts w:ascii="Times New Roman" w:hAnsi="Times New Roman"/>
        </w:rPr>
        <w:t>i pln</w:t>
      </w:r>
      <w:r w:rsidR="006935D6" w:rsidRPr="00EB306E">
        <w:rPr>
          <w:rFonts w:ascii="Times New Roman" w:hAnsi="Times New Roman"/>
        </w:rPr>
        <w:t>ění</w:t>
      </w:r>
      <w:r w:rsidRPr="00EB306E">
        <w:rPr>
          <w:rFonts w:ascii="Times New Roman" w:hAnsi="Times New Roman"/>
        </w:rPr>
        <w:t xml:space="preserve"> Díla zajistí dodr</w:t>
      </w:r>
      <w:r w:rsidR="006935D6" w:rsidRPr="00EB306E">
        <w:rPr>
          <w:rFonts w:ascii="Times New Roman" w:hAnsi="Times New Roman"/>
        </w:rPr>
        <w:t>žování</w:t>
      </w:r>
      <w:r w:rsidRPr="00EB306E">
        <w:rPr>
          <w:rFonts w:ascii="Times New Roman" w:hAnsi="Times New Roman"/>
        </w:rPr>
        <w:t xml:space="preserve"> pracovn</w:t>
      </w:r>
      <w:r w:rsidR="006A6417" w:rsidRPr="00EB306E">
        <w:rPr>
          <w:rFonts w:ascii="Times New Roman" w:hAnsi="Times New Roman"/>
        </w:rPr>
        <w:t>ě</w:t>
      </w:r>
      <w:r w:rsidRPr="00EB306E">
        <w:rPr>
          <w:rFonts w:ascii="Times New Roman" w:hAnsi="Times New Roman"/>
        </w:rPr>
        <w:t>-pr</w:t>
      </w:r>
      <w:r w:rsidR="006A6417" w:rsidRPr="00EB306E">
        <w:rPr>
          <w:rFonts w:ascii="Times New Roman" w:hAnsi="Times New Roman"/>
        </w:rPr>
        <w:t>á</w:t>
      </w:r>
      <w:r w:rsidRPr="00EB306E">
        <w:rPr>
          <w:rFonts w:ascii="Times New Roman" w:hAnsi="Times New Roman"/>
        </w:rPr>
        <w:t>vn</w:t>
      </w:r>
      <w:r w:rsidR="006A6417" w:rsidRPr="00EB306E">
        <w:rPr>
          <w:rFonts w:ascii="Times New Roman" w:hAnsi="Times New Roman"/>
        </w:rPr>
        <w:t>í</w:t>
      </w:r>
      <w:r w:rsidRPr="00EB306E">
        <w:rPr>
          <w:rFonts w:ascii="Times New Roman" w:hAnsi="Times New Roman"/>
        </w:rPr>
        <w:t>ch p</w:t>
      </w:r>
      <w:r w:rsidR="006A6417" w:rsidRPr="00EB306E">
        <w:rPr>
          <w:rFonts w:ascii="Times New Roman" w:hAnsi="Times New Roman"/>
        </w:rPr>
        <w:t>ř</w:t>
      </w:r>
      <w:r w:rsidRPr="00EB306E">
        <w:rPr>
          <w:rFonts w:ascii="Times New Roman" w:hAnsi="Times New Roman"/>
        </w:rPr>
        <w:t>edpisů (z</w:t>
      </w:r>
      <w:r w:rsidR="006A6417" w:rsidRPr="00EB306E">
        <w:rPr>
          <w:rFonts w:ascii="Times New Roman" w:hAnsi="Times New Roman"/>
        </w:rPr>
        <w:t>á</w:t>
      </w:r>
      <w:r w:rsidRPr="00EB306E">
        <w:rPr>
          <w:rFonts w:ascii="Times New Roman" w:hAnsi="Times New Roman"/>
        </w:rPr>
        <w:t>kon</w:t>
      </w:r>
      <w:r w:rsidR="006A6417" w:rsidRPr="00EB306E">
        <w:rPr>
          <w:rFonts w:ascii="Times New Roman" w:hAnsi="Times New Roman"/>
        </w:rPr>
        <w:t>í</w:t>
      </w:r>
      <w:r w:rsidRPr="00EB306E">
        <w:rPr>
          <w:rFonts w:ascii="Times New Roman" w:hAnsi="Times New Roman"/>
        </w:rPr>
        <w:t>k pr</w:t>
      </w:r>
      <w:r w:rsidR="006A6417" w:rsidRPr="00EB306E">
        <w:rPr>
          <w:rFonts w:ascii="Times New Roman" w:hAnsi="Times New Roman"/>
        </w:rPr>
        <w:t>á</w:t>
      </w:r>
      <w:r w:rsidRPr="00EB306E">
        <w:rPr>
          <w:rFonts w:ascii="Times New Roman" w:hAnsi="Times New Roman"/>
        </w:rPr>
        <w:t>ce a z</w:t>
      </w:r>
      <w:r w:rsidR="006A6417" w:rsidRPr="00EB306E">
        <w:rPr>
          <w:rFonts w:ascii="Times New Roman" w:hAnsi="Times New Roman"/>
        </w:rPr>
        <w:t>á</w:t>
      </w:r>
      <w:r w:rsidRPr="00EB306E">
        <w:rPr>
          <w:rFonts w:ascii="Times New Roman" w:hAnsi="Times New Roman"/>
        </w:rPr>
        <w:t>kon o</w:t>
      </w:r>
      <w:r w:rsidR="006935D6" w:rsidRPr="00EB306E">
        <w:rPr>
          <w:rFonts w:ascii="Times New Roman" w:hAnsi="Times New Roman"/>
        </w:rPr>
        <w:t> </w:t>
      </w:r>
      <w:r w:rsidRPr="00EB306E">
        <w:rPr>
          <w:rFonts w:ascii="Times New Roman" w:hAnsi="Times New Roman"/>
        </w:rPr>
        <w:t>zam</w:t>
      </w:r>
      <w:r w:rsidR="006A6417" w:rsidRPr="00EB306E">
        <w:rPr>
          <w:rFonts w:ascii="Times New Roman" w:hAnsi="Times New Roman"/>
        </w:rPr>
        <w:t>ě</w:t>
      </w:r>
      <w:r w:rsidRPr="00EB306E">
        <w:rPr>
          <w:rFonts w:ascii="Times New Roman" w:hAnsi="Times New Roman"/>
        </w:rPr>
        <w:t>stnanosti) a z nich vypl</w:t>
      </w:r>
      <w:r w:rsidR="006A6417" w:rsidRPr="00EB306E">
        <w:rPr>
          <w:rFonts w:ascii="Times New Roman" w:hAnsi="Times New Roman"/>
        </w:rPr>
        <w:t>ý</w:t>
      </w:r>
      <w:r w:rsidRPr="00EB306E">
        <w:rPr>
          <w:rFonts w:ascii="Times New Roman" w:hAnsi="Times New Roman"/>
        </w:rPr>
        <w:t>vaj</w:t>
      </w:r>
      <w:r w:rsidR="006A6417" w:rsidRPr="00EB306E">
        <w:rPr>
          <w:rFonts w:ascii="Times New Roman" w:hAnsi="Times New Roman"/>
        </w:rPr>
        <w:t>í</w:t>
      </w:r>
      <w:r w:rsidRPr="00EB306E">
        <w:rPr>
          <w:rFonts w:ascii="Times New Roman" w:hAnsi="Times New Roman"/>
        </w:rPr>
        <w:t>c</w:t>
      </w:r>
      <w:r w:rsidR="006A6417" w:rsidRPr="00EB306E">
        <w:rPr>
          <w:rFonts w:ascii="Times New Roman" w:hAnsi="Times New Roman"/>
        </w:rPr>
        <w:t>í</w:t>
      </w:r>
      <w:r w:rsidRPr="00EB306E">
        <w:rPr>
          <w:rFonts w:ascii="Times New Roman" w:hAnsi="Times New Roman"/>
        </w:rPr>
        <w:t>ch povinností zejm</w:t>
      </w:r>
      <w:r w:rsidR="006A6417" w:rsidRPr="00EB306E">
        <w:rPr>
          <w:rFonts w:ascii="Times New Roman" w:hAnsi="Times New Roman"/>
        </w:rPr>
        <w:t>é</w:t>
      </w:r>
      <w:r w:rsidRPr="00EB306E">
        <w:rPr>
          <w:rFonts w:ascii="Times New Roman" w:hAnsi="Times New Roman"/>
        </w:rPr>
        <w:t>na ve vztahu k odm</w:t>
      </w:r>
      <w:r w:rsidR="006A6417" w:rsidRPr="00EB306E">
        <w:rPr>
          <w:rFonts w:ascii="Times New Roman" w:hAnsi="Times New Roman"/>
        </w:rPr>
        <w:t>ěň</w:t>
      </w:r>
      <w:r w:rsidRPr="00EB306E">
        <w:rPr>
          <w:rFonts w:ascii="Times New Roman" w:hAnsi="Times New Roman"/>
        </w:rPr>
        <w:t>ov</w:t>
      </w:r>
      <w:r w:rsidR="006A6417" w:rsidRPr="00EB306E">
        <w:rPr>
          <w:rFonts w:ascii="Times New Roman" w:hAnsi="Times New Roman"/>
        </w:rPr>
        <w:t>ání</w:t>
      </w:r>
      <w:r w:rsidRPr="00EB306E">
        <w:rPr>
          <w:rFonts w:ascii="Times New Roman" w:hAnsi="Times New Roman"/>
        </w:rPr>
        <w:t xml:space="preserve"> zam</w:t>
      </w:r>
      <w:r w:rsidR="006A6417" w:rsidRPr="00EB306E">
        <w:rPr>
          <w:rFonts w:ascii="Times New Roman" w:hAnsi="Times New Roman"/>
        </w:rPr>
        <w:t>ě</w:t>
      </w:r>
      <w:r w:rsidRPr="00EB306E">
        <w:rPr>
          <w:rFonts w:ascii="Times New Roman" w:hAnsi="Times New Roman"/>
        </w:rPr>
        <w:t>stnanc</w:t>
      </w:r>
      <w:r w:rsidR="006A6417" w:rsidRPr="00EB306E">
        <w:rPr>
          <w:rFonts w:ascii="Times New Roman" w:hAnsi="Times New Roman"/>
        </w:rPr>
        <w:t>ů</w:t>
      </w:r>
      <w:r w:rsidRPr="00EB306E">
        <w:rPr>
          <w:rFonts w:ascii="Times New Roman" w:hAnsi="Times New Roman"/>
        </w:rPr>
        <w:t xml:space="preserve">, </w:t>
      </w:r>
      <w:r w:rsidR="006A6417" w:rsidRPr="00EB306E">
        <w:rPr>
          <w:rFonts w:ascii="Times New Roman" w:hAnsi="Times New Roman"/>
        </w:rPr>
        <w:t>dodržování délky pracovní</w:t>
      </w:r>
      <w:r w:rsidRPr="00EB306E">
        <w:rPr>
          <w:rFonts w:ascii="Times New Roman" w:hAnsi="Times New Roman"/>
        </w:rPr>
        <w:t xml:space="preserve"> doby, </w:t>
      </w:r>
      <w:r w:rsidR="006A6417" w:rsidRPr="00EB306E">
        <w:rPr>
          <w:rFonts w:ascii="Times New Roman" w:hAnsi="Times New Roman"/>
        </w:rPr>
        <w:t>dodržování délky odpočinku</w:t>
      </w:r>
      <w:r w:rsidRPr="00EB306E">
        <w:rPr>
          <w:rFonts w:ascii="Times New Roman" w:hAnsi="Times New Roman"/>
        </w:rPr>
        <w:t xml:space="preserve">, </w:t>
      </w:r>
      <w:r w:rsidR="006A6417" w:rsidRPr="00EB306E">
        <w:rPr>
          <w:rFonts w:ascii="Times New Roman" w:hAnsi="Times New Roman"/>
        </w:rPr>
        <w:t>zaměstnávání cizinců</w:t>
      </w:r>
      <w:r w:rsidRPr="00EB306E">
        <w:rPr>
          <w:rFonts w:ascii="Times New Roman" w:hAnsi="Times New Roman"/>
        </w:rPr>
        <w:t xml:space="preserve"> a </w:t>
      </w:r>
      <w:r w:rsidR="006A6417" w:rsidRPr="00EB306E">
        <w:rPr>
          <w:rFonts w:ascii="Times New Roman" w:hAnsi="Times New Roman"/>
        </w:rPr>
        <w:t>dodržování podmínek bezpečnosti</w:t>
      </w:r>
      <w:r w:rsidRPr="00EB306E">
        <w:rPr>
          <w:rFonts w:ascii="Times New Roman" w:hAnsi="Times New Roman"/>
        </w:rPr>
        <w:t xml:space="preserve"> a ochrany zdrav</w:t>
      </w:r>
      <w:r w:rsidR="006A6417" w:rsidRPr="00EB306E">
        <w:rPr>
          <w:rFonts w:ascii="Times New Roman" w:hAnsi="Times New Roman"/>
        </w:rPr>
        <w:t>í</w:t>
      </w:r>
      <w:r w:rsidRPr="00EB306E">
        <w:rPr>
          <w:rFonts w:ascii="Times New Roman" w:hAnsi="Times New Roman"/>
        </w:rPr>
        <w:t xml:space="preserve"> p</w:t>
      </w:r>
      <w:r w:rsidR="006A6417" w:rsidRPr="00EB306E">
        <w:rPr>
          <w:rFonts w:ascii="Times New Roman" w:hAnsi="Times New Roman"/>
        </w:rPr>
        <w:t>ř</w:t>
      </w:r>
      <w:r w:rsidRPr="00EB306E">
        <w:rPr>
          <w:rFonts w:ascii="Times New Roman" w:hAnsi="Times New Roman"/>
        </w:rPr>
        <w:t>i pr</w:t>
      </w:r>
      <w:r w:rsidR="006A6417" w:rsidRPr="00EB306E">
        <w:rPr>
          <w:rFonts w:ascii="Times New Roman" w:hAnsi="Times New Roman"/>
        </w:rPr>
        <w:t>á</w:t>
      </w:r>
      <w:r w:rsidRPr="00EB306E">
        <w:rPr>
          <w:rFonts w:ascii="Times New Roman" w:hAnsi="Times New Roman"/>
        </w:rPr>
        <w:t>ci, a to pro v</w:t>
      </w:r>
      <w:r w:rsidR="006A6417" w:rsidRPr="00EB306E">
        <w:rPr>
          <w:rFonts w:ascii="Times New Roman" w:hAnsi="Times New Roman"/>
        </w:rPr>
        <w:t>š</w:t>
      </w:r>
      <w:r w:rsidRPr="00EB306E">
        <w:rPr>
          <w:rFonts w:ascii="Times New Roman" w:hAnsi="Times New Roman"/>
        </w:rPr>
        <w:t>echny osoby, kter</w:t>
      </w:r>
      <w:r w:rsidR="006A6417" w:rsidRPr="00EB306E">
        <w:rPr>
          <w:rFonts w:ascii="Times New Roman" w:hAnsi="Times New Roman"/>
        </w:rPr>
        <w:t>é</w:t>
      </w:r>
      <w:r w:rsidRPr="00EB306E">
        <w:rPr>
          <w:rFonts w:ascii="Times New Roman" w:hAnsi="Times New Roman"/>
        </w:rPr>
        <w:t xml:space="preserve"> se budou na realizaci Díla pod</w:t>
      </w:r>
      <w:r w:rsidR="006A6417" w:rsidRPr="00EB306E">
        <w:rPr>
          <w:rFonts w:ascii="Times New Roman" w:hAnsi="Times New Roman"/>
        </w:rPr>
        <w:t>í</w:t>
      </w:r>
      <w:r w:rsidRPr="00EB306E">
        <w:rPr>
          <w:rFonts w:ascii="Times New Roman" w:hAnsi="Times New Roman"/>
        </w:rPr>
        <w:t>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754E802" w:rsidR="003B29F0" w:rsidRPr="00EB306E"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EB306E">
        <w:rPr>
          <w:rFonts w:ascii="Times New Roman" w:hAnsi="Times New Roman"/>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EF5D69" w:rsidRPr="00EB306E">
        <w:rPr>
          <w:rFonts w:ascii="Times New Roman" w:hAnsi="Times New Roman"/>
        </w:rPr>
        <w:t>podmínky, jako</w:t>
      </w:r>
      <w:r w:rsidRPr="00EB306E">
        <w:rPr>
          <w:rFonts w:ascii="Times New Roman" w:hAnsi="Times New Roman"/>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AF061F6" w14:textId="77777777" w:rsidR="000F5E33" w:rsidRPr="00EB306E" w:rsidRDefault="00F57660" w:rsidP="000F5E33">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 xml:space="preserve">že </w:t>
      </w:r>
      <w:r w:rsidR="003B29F0" w:rsidRPr="00EB306E">
        <w:rPr>
          <w:rFonts w:ascii="Times New Roman" w:hAnsi="Times New Roman"/>
          <w:sz w:val="22"/>
          <w:szCs w:val="22"/>
        </w:rPr>
        <w:t xml:space="preserve">zajistí </w:t>
      </w:r>
      <w:r w:rsidR="006935D6" w:rsidRPr="00EB306E">
        <w:rPr>
          <w:rFonts w:ascii="Times New Roman" w:hAnsi="Times New Roman"/>
          <w:sz w:val="22"/>
          <w:szCs w:val="22"/>
        </w:rPr>
        <w:t>řádné</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časné</w:t>
      </w:r>
      <w:r w:rsidR="003B29F0" w:rsidRPr="00EB306E">
        <w:rPr>
          <w:rFonts w:ascii="Times New Roman" w:hAnsi="Times New Roman"/>
          <w:sz w:val="22"/>
          <w:szCs w:val="22"/>
        </w:rPr>
        <w:t xml:space="preserve"> pln</w:t>
      </w:r>
      <w:r w:rsidR="006935D6" w:rsidRPr="00EB306E">
        <w:rPr>
          <w:rFonts w:ascii="Times New Roman" w:hAnsi="Times New Roman"/>
          <w:sz w:val="22"/>
          <w:szCs w:val="22"/>
        </w:rPr>
        <w:t>ění</w:t>
      </w:r>
      <w:r w:rsidR="003B29F0" w:rsidRPr="00EB306E">
        <w:rPr>
          <w:rFonts w:ascii="Times New Roman" w:hAnsi="Times New Roman"/>
          <w:sz w:val="22"/>
          <w:szCs w:val="22"/>
        </w:rPr>
        <w:t xml:space="preserve"> finan</w:t>
      </w:r>
      <w:r w:rsidR="006935D6" w:rsidRPr="00EB306E">
        <w:rPr>
          <w:rFonts w:ascii="Times New Roman" w:hAnsi="Times New Roman"/>
          <w:sz w:val="22"/>
          <w:szCs w:val="22"/>
        </w:rPr>
        <w:t>č</w:t>
      </w:r>
      <w:r w:rsidR="003B29F0" w:rsidRPr="00EB306E">
        <w:rPr>
          <w:rFonts w:ascii="Times New Roman" w:hAnsi="Times New Roman"/>
          <w:sz w:val="22"/>
          <w:szCs w:val="22"/>
        </w:rPr>
        <w:t>n</w:t>
      </w:r>
      <w:r w:rsidR="006935D6" w:rsidRPr="00EB306E">
        <w:rPr>
          <w:rFonts w:ascii="Times New Roman" w:hAnsi="Times New Roman"/>
          <w:sz w:val="22"/>
          <w:szCs w:val="22"/>
        </w:rPr>
        <w:t>í</w:t>
      </w:r>
      <w:r w:rsidR="003B29F0" w:rsidRPr="00EB306E">
        <w:rPr>
          <w:rFonts w:ascii="Times New Roman" w:hAnsi="Times New Roman"/>
          <w:sz w:val="22"/>
          <w:szCs w:val="22"/>
        </w:rPr>
        <w:t>ch z</w:t>
      </w:r>
      <w:r w:rsidR="006935D6" w:rsidRPr="00EB306E">
        <w:rPr>
          <w:rFonts w:ascii="Times New Roman" w:hAnsi="Times New Roman"/>
          <w:sz w:val="22"/>
          <w:szCs w:val="22"/>
        </w:rPr>
        <w:t>á</w:t>
      </w:r>
      <w:r w:rsidR="003B29F0" w:rsidRPr="00EB306E">
        <w:rPr>
          <w:rFonts w:ascii="Times New Roman" w:hAnsi="Times New Roman"/>
          <w:sz w:val="22"/>
          <w:szCs w:val="22"/>
        </w:rPr>
        <w:t>vazků vůči sv</w:t>
      </w:r>
      <w:r w:rsidR="006935D6" w:rsidRPr="00EB306E">
        <w:rPr>
          <w:rFonts w:ascii="Times New Roman" w:hAnsi="Times New Roman"/>
          <w:sz w:val="22"/>
          <w:szCs w:val="22"/>
        </w:rPr>
        <w:t>ý</w:t>
      </w:r>
      <w:r w:rsidR="003B29F0" w:rsidRPr="00EB306E">
        <w:rPr>
          <w:rFonts w:ascii="Times New Roman" w:hAnsi="Times New Roman"/>
          <w:sz w:val="22"/>
          <w:szCs w:val="22"/>
        </w:rPr>
        <w:t>m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m, tedy </w:t>
      </w:r>
      <w:r w:rsidR="006756BA" w:rsidRPr="00EB306E">
        <w:rPr>
          <w:rFonts w:ascii="Times New Roman" w:hAnsi="Times New Roman"/>
          <w:sz w:val="22"/>
          <w:szCs w:val="22"/>
        </w:rPr>
        <w:t>bude</w:t>
      </w:r>
      <w:r w:rsidR="003B29F0" w:rsidRPr="00EB306E">
        <w:rPr>
          <w:rFonts w:ascii="Times New Roman" w:hAnsi="Times New Roman"/>
          <w:sz w:val="22"/>
          <w:szCs w:val="22"/>
        </w:rPr>
        <w:t xml:space="preserve"> </w:t>
      </w:r>
      <w:r w:rsidR="006935D6" w:rsidRPr="00EB306E">
        <w:rPr>
          <w:rFonts w:ascii="Times New Roman" w:hAnsi="Times New Roman"/>
          <w:sz w:val="22"/>
          <w:szCs w:val="22"/>
        </w:rPr>
        <w:t>řá</w:t>
      </w:r>
      <w:r w:rsidR="003B29F0" w:rsidRPr="00EB306E">
        <w:rPr>
          <w:rFonts w:ascii="Times New Roman" w:hAnsi="Times New Roman"/>
          <w:sz w:val="22"/>
          <w:szCs w:val="22"/>
        </w:rPr>
        <w:t>dn</w:t>
      </w:r>
      <w:r w:rsidR="006935D6" w:rsidRPr="00EB306E">
        <w:rPr>
          <w:rFonts w:ascii="Times New Roman" w:hAnsi="Times New Roman"/>
          <w:sz w:val="22"/>
          <w:szCs w:val="22"/>
        </w:rPr>
        <w:t>ě</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w:t>
      </w:r>
      <w:r w:rsidR="003B29F0" w:rsidRPr="00EB306E">
        <w:rPr>
          <w:rFonts w:ascii="Times New Roman" w:hAnsi="Times New Roman"/>
          <w:sz w:val="22"/>
          <w:szCs w:val="22"/>
        </w:rPr>
        <w:t>as propl</w:t>
      </w:r>
      <w:r w:rsidR="006935D6" w:rsidRPr="00EB306E">
        <w:rPr>
          <w:rFonts w:ascii="Times New Roman" w:hAnsi="Times New Roman"/>
          <w:sz w:val="22"/>
          <w:szCs w:val="22"/>
        </w:rPr>
        <w:t>á</w:t>
      </w:r>
      <w:r w:rsidR="003B29F0" w:rsidRPr="00EB306E">
        <w:rPr>
          <w:rFonts w:ascii="Times New Roman" w:hAnsi="Times New Roman"/>
          <w:sz w:val="22"/>
          <w:szCs w:val="22"/>
        </w:rPr>
        <w:t>cet opr</w:t>
      </w:r>
      <w:r w:rsidR="006935D6" w:rsidRPr="00EB306E">
        <w:rPr>
          <w:rFonts w:ascii="Times New Roman" w:hAnsi="Times New Roman"/>
          <w:sz w:val="22"/>
          <w:szCs w:val="22"/>
        </w:rPr>
        <w:t>á</w:t>
      </w:r>
      <w:r w:rsidR="003B29F0" w:rsidRPr="00EB306E">
        <w:rPr>
          <w:rFonts w:ascii="Times New Roman" w:hAnsi="Times New Roman"/>
          <w:sz w:val="22"/>
          <w:szCs w:val="22"/>
        </w:rPr>
        <w:t>vn</w:t>
      </w:r>
      <w:r w:rsidR="006935D6" w:rsidRPr="00EB306E">
        <w:rPr>
          <w:rFonts w:ascii="Times New Roman" w:hAnsi="Times New Roman"/>
          <w:sz w:val="22"/>
          <w:szCs w:val="22"/>
        </w:rPr>
        <w:t>ě</w:t>
      </w:r>
      <w:r w:rsidR="003B29F0" w:rsidRPr="00EB306E">
        <w:rPr>
          <w:rFonts w:ascii="Times New Roman" w:hAnsi="Times New Roman"/>
          <w:sz w:val="22"/>
          <w:szCs w:val="22"/>
        </w:rPr>
        <w:t>n</w:t>
      </w:r>
      <w:r w:rsidR="006935D6" w:rsidRPr="00EB306E">
        <w:rPr>
          <w:rFonts w:ascii="Times New Roman" w:hAnsi="Times New Roman"/>
          <w:sz w:val="22"/>
          <w:szCs w:val="22"/>
        </w:rPr>
        <w:t>ě</w:t>
      </w:r>
      <w:r w:rsidR="003B29F0" w:rsidRPr="00EB306E">
        <w:rPr>
          <w:rFonts w:ascii="Times New Roman" w:hAnsi="Times New Roman"/>
          <w:sz w:val="22"/>
          <w:szCs w:val="22"/>
        </w:rPr>
        <w:t xml:space="preserve"> vystaven</w:t>
      </w:r>
      <w:r w:rsidR="006935D6" w:rsidRPr="00EB306E">
        <w:rPr>
          <w:rFonts w:ascii="Times New Roman" w:hAnsi="Times New Roman"/>
          <w:sz w:val="22"/>
          <w:szCs w:val="22"/>
        </w:rPr>
        <w:t>é</w:t>
      </w:r>
      <w:r w:rsidR="003B29F0" w:rsidRPr="00EB306E">
        <w:rPr>
          <w:rFonts w:ascii="Times New Roman" w:hAnsi="Times New Roman"/>
          <w:sz w:val="22"/>
          <w:szCs w:val="22"/>
        </w:rPr>
        <w:t xml:space="preserve"> faktury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 za podm</w:t>
      </w:r>
      <w:r w:rsidR="006935D6" w:rsidRPr="00EB306E">
        <w:rPr>
          <w:rFonts w:ascii="Times New Roman" w:hAnsi="Times New Roman"/>
          <w:sz w:val="22"/>
          <w:szCs w:val="22"/>
        </w:rPr>
        <w:t>í</w:t>
      </w:r>
      <w:r w:rsidR="003B29F0" w:rsidRPr="00EB306E">
        <w:rPr>
          <w:rFonts w:ascii="Times New Roman" w:hAnsi="Times New Roman"/>
          <w:sz w:val="22"/>
          <w:szCs w:val="22"/>
        </w:rPr>
        <w:t>nek sjednan</w:t>
      </w:r>
      <w:r w:rsidR="006935D6" w:rsidRPr="00EB306E">
        <w:rPr>
          <w:rFonts w:ascii="Times New Roman" w:hAnsi="Times New Roman"/>
          <w:sz w:val="22"/>
          <w:szCs w:val="22"/>
        </w:rPr>
        <w:t>ý</w:t>
      </w:r>
      <w:r w:rsidR="003B29F0" w:rsidRPr="00EB306E">
        <w:rPr>
          <w:rFonts w:ascii="Times New Roman" w:hAnsi="Times New Roman"/>
          <w:sz w:val="22"/>
          <w:szCs w:val="22"/>
        </w:rPr>
        <w:t>ch ve smlouv</w:t>
      </w:r>
      <w:r w:rsidR="006935D6" w:rsidRPr="00EB306E">
        <w:rPr>
          <w:rFonts w:ascii="Times New Roman" w:hAnsi="Times New Roman"/>
          <w:sz w:val="22"/>
          <w:szCs w:val="22"/>
        </w:rPr>
        <w:t>á</w:t>
      </w:r>
      <w:r w:rsidR="003B29F0" w:rsidRPr="00EB306E">
        <w:rPr>
          <w:rFonts w:ascii="Times New Roman" w:hAnsi="Times New Roman"/>
          <w:sz w:val="22"/>
          <w:szCs w:val="22"/>
        </w:rPr>
        <w:t>ch s t</w:t>
      </w:r>
      <w:r w:rsidR="006935D6" w:rsidRPr="00EB306E">
        <w:rPr>
          <w:rFonts w:ascii="Times New Roman" w:hAnsi="Times New Roman"/>
          <w:sz w:val="22"/>
          <w:szCs w:val="22"/>
        </w:rPr>
        <w:t>ě</w:t>
      </w:r>
      <w:r w:rsidR="003B29F0" w:rsidRPr="00EB306E">
        <w:rPr>
          <w:rFonts w:ascii="Times New Roman" w:hAnsi="Times New Roman"/>
          <w:sz w:val="22"/>
          <w:szCs w:val="22"/>
        </w:rPr>
        <w:t>mito poddodavateli</w:t>
      </w:r>
      <w:r w:rsidR="000F5E33" w:rsidRPr="00EB306E">
        <w:rPr>
          <w:rFonts w:ascii="Times New Roman" w:hAnsi="Times New Roman"/>
          <w:sz w:val="22"/>
          <w:szCs w:val="22"/>
        </w:rPr>
        <w:t>,</w:t>
      </w:r>
    </w:p>
    <w:p w14:paraId="43FA9FD6" w14:textId="764AC99F" w:rsidR="006756BA" w:rsidRPr="00EB306E" w:rsidRDefault="000F5E33"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že nebude využívat k plnění Díla poddodavatele, kteří podléhají mezinárodním sankcím a k tomu, že v případě zjištění takovéto skutečnosti bude o této skutečnosti objednatele bezodkladně informovat</w:t>
      </w:r>
      <w:r w:rsidR="006756BA" w:rsidRPr="00EB306E">
        <w:rPr>
          <w:rFonts w:ascii="Times New Roman" w:hAnsi="Times New Roman"/>
          <w:sz w:val="22"/>
          <w:szCs w:val="22"/>
        </w:rPr>
        <w:t xml:space="preserve">. </w:t>
      </w:r>
    </w:p>
    <w:p w14:paraId="61030E2E" w14:textId="3CC538D2" w:rsidR="006756BA" w:rsidRPr="00EB306E"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EB306E">
        <w:rPr>
          <w:rFonts w:ascii="Times New Roman" w:hAnsi="Times New Roman"/>
          <w:sz w:val="22"/>
          <w:szCs w:val="22"/>
        </w:rPr>
        <w:t>Objednatel je opr</w:t>
      </w:r>
      <w:r w:rsidR="006935D6" w:rsidRPr="00EB306E">
        <w:rPr>
          <w:rFonts w:ascii="Times New Roman" w:hAnsi="Times New Roman"/>
          <w:sz w:val="22"/>
          <w:szCs w:val="22"/>
        </w:rPr>
        <w:t>á</w:t>
      </w:r>
      <w:r w:rsidRPr="00EB306E">
        <w:rPr>
          <w:rFonts w:ascii="Times New Roman" w:hAnsi="Times New Roman"/>
          <w:sz w:val="22"/>
          <w:szCs w:val="22"/>
        </w:rPr>
        <w:t>vn</w:t>
      </w:r>
      <w:r w:rsidR="006935D6" w:rsidRPr="00EB306E">
        <w:rPr>
          <w:rFonts w:ascii="Times New Roman" w:hAnsi="Times New Roman"/>
          <w:sz w:val="22"/>
          <w:szCs w:val="22"/>
        </w:rPr>
        <w:t>ě</w:t>
      </w:r>
      <w:r w:rsidRPr="00EB306E">
        <w:rPr>
          <w:rFonts w:ascii="Times New Roman" w:hAnsi="Times New Roman"/>
          <w:sz w:val="22"/>
          <w:szCs w:val="22"/>
        </w:rPr>
        <w:t>n pln</w:t>
      </w:r>
      <w:r w:rsidR="006935D6" w:rsidRPr="00EB306E">
        <w:rPr>
          <w:rFonts w:ascii="Times New Roman" w:hAnsi="Times New Roman"/>
          <w:sz w:val="22"/>
          <w:szCs w:val="22"/>
        </w:rPr>
        <w:t>ě</w:t>
      </w:r>
      <w:r w:rsidRPr="00EB306E">
        <w:rPr>
          <w:rFonts w:ascii="Times New Roman" w:hAnsi="Times New Roman"/>
          <w:sz w:val="22"/>
          <w:szCs w:val="22"/>
        </w:rPr>
        <w:t>n</w:t>
      </w:r>
      <w:r w:rsidR="006935D6" w:rsidRPr="00EB306E">
        <w:rPr>
          <w:rFonts w:ascii="Times New Roman" w:hAnsi="Times New Roman"/>
          <w:sz w:val="22"/>
          <w:szCs w:val="22"/>
        </w:rPr>
        <w:t>í</w:t>
      </w:r>
      <w:r w:rsidRPr="00EB306E">
        <w:rPr>
          <w:rFonts w:ascii="Times New Roman" w:hAnsi="Times New Roman"/>
          <w:sz w:val="22"/>
          <w:szCs w:val="22"/>
        </w:rPr>
        <w:t xml:space="preserve"> povinností vyplývajících z</w:t>
      </w:r>
      <w:r w:rsidR="00F57660" w:rsidRPr="00EB306E">
        <w:rPr>
          <w:rFonts w:ascii="Times New Roman" w:hAnsi="Times New Roman"/>
          <w:sz w:val="22"/>
          <w:szCs w:val="22"/>
        </w:rPr>
        <w:t> tohoto odstavce této smlo</w:t>
      </w:r>
      <w:r w:rsidR="006935D6" w:rsidRPr="00EB306E">
        <w:rPr>
          <w:rFonts w:ascii="Times New Roman" w:hAnsi="Times New Roman"/>
          <w:sz w:val="22"/>
          <w:szCs w:val="22"/>
        </w:rPr>
        <w:t>u</w:t>
      </w:r>
      <w:r w:rsidR="00F57660" w:rsidRPr="00EB306E">
        <w:rPr>
          <w:rFonts w:ascii="Times New Roman" w:hAnsi="Times New Roman"/>
          <w:sz w:val="22"/>
          <w:szCs w:val="22"/>
        </w:rPr>
        <w:t>vy</w:t>
      </w:r>
      <w:r w:rsidRPr="00EB306E">
        <w:rPr>
          <w:rFonts w:ascii="Times New Roman" w:hAnsi="Times New Roman"/>
          <w:sz w:val="22"/>
          <w:szCs w:val="22"/>
        </w:rPr>
        <w:t xml:space="preserve"> kdykoliv kontrolovat, a to i bez p</w:t>
      </w:r>
      <w:r w:rsidR="006935D6" w:rsidRPr="00EB306E">
        <w:rPr>
          <w:rFonts w:ascii="Times New Roman" w:hAnsi="Times New Roman"/>
          <w:sz w:val="22"/>
          <w:szCs w:val="22"/>
        </w:rPr>
        <w:t>ř</w:t>
      </w:r>
      <w:r w:rsidRPr="00EB306E">
        <w:rPr>
          <w:rFonts w:ascii="Times New Roman" w:hAnsi="Times New Roman"/>
          <w:sz w:val="22"/>
          <w:szCs w:val="22"/>
        </w:rPr>
        <w:t>edchoz</w:t>
      </w:r>
      <w:r w:rsidR="006935D6" w:rsidRPr="00EB306E">
        <w:rPr>
          <w:rFonts w:ascii="Times New Roman" w:hAnsi="Times New Roman"/>
          <w:sz w:val="22"/>
          <w:szCs w:val="22"/>
        </w:rPr>
        <w:t>í</w:t>
      </w:r>
      <w:r w:rsidRPr="00EB306E">
        <w:rPr>
          <w:rFonts w:ascii="Times New Roman" w:hAnsi="Times New Roman"/>
          <w:sz w:val="22"/>
          <w:szCs w:val="22"/>
        </w:rPr>
        <w:t xml:space="preserve">ho ohlášení </w:t>
      </w:r>
      <w:r w:rsidR="00F57660" w:rsidRPr="00EB306E">
        <w:rPr>
          <w:rFonts w:ascii="Times New Roman" w:hAnsi="Times New Roman"/>
          <w:sz w:val="22"/>
          <w:szCs w:val="22"/>
        </w:rPr>
        <w:t>z</w:t>
      </w:r>
      <w:r w:rsidRPr="00EB306E">
        <w:rPr>
          <w:rFonts w:ascii="Times New Roman" w:hAnsi="Times New Roman"/>
          <w:sz w:val="22"/>
          <w:szCs w:val="22"/>
        </w:rPr>
        <w:t xml:space="preserve">hotoviteli. Je-li k provedení kontroly </w:t>
      </w:r>
      <w:r w:rsidR="006A6417" w:rsidRPr="00EB306E">
        <w:rPr>
          <w:rFonts w:ascii="Times New Roman" w:hAnsi="Times New Roman"/>
          <w:sz w:val="22"/>
          <w:szCs w:val="22"/>
        </w:rPr>
        <w:t>potřeba předložení</w:t>
      </w:r>
      <w:r w:rsidRPr="00EB306E">
        <w:rPr>
          <w:rFonts w:ascii="Times New Roman" w:hAnsi="Times New Roman"/>
          <w:sz w:val="22"/>
          <w:szCs w:val="22"/>
        </w:rPr>
        <w:t xml:space="preserve"> dokumentů, zavazuje se </w:t>
      </w:r>
      <w:r w:rsidR="00F57660" w:rsidRPr="00EB306E">
        <w:rPr>
          <w:rFonts w:ascii="Times New Roman" w:hAnsi="Times New Roman"/>
          <w:sz w:val="22"/>
          <w:szCs w:val="22"/>
        </w:rPr>
        <w:t>z</w:t>
      </w:r>
      <w:r w:rsidRPr="00EB306E">
        <w:rPr>
          <w:rFonts w:ascii="Times New Roman" w:hAnsi="Times New Roman"/>
          <w:sz w:val="22"/>
          <w:szCs w:val="22"/>
        </w:rPr>
        <w:t xml:space="preserve">hotovitel k jejich </w:t>
      </w:r>
      <w:r w:rsidR="006A6417" w:rsidRPr="00EB306E">
        <w:rPr>
          <w:rFonts w:ascii="Times New Roman" w:hAnsi="Times New Roman"/>
          <w:sz w:val="22"/>
          <w:szCs w:val="22"/>
        </w:rPr>
        <w:t>předložení</w:t>
      </w:r>
      <w:r w:rsidRPr="00EB306E">
        <w:rPr>
          <w:rFonts w:ascii="Times New Roman" w:hAnsi="Times New Roman"/>
          <w:sz w:val="22"/>
          <w:szCs w:val="22"/>
        </w:rPr>
        <w:t xml:space="preserve"> nejpozd</w:t>
      </w:r>
      <w:r w:rsidR="006935D6" w:rsidRPr="00EB306E">
        <w:rPr>
          <w:rFonts w:ascii="Times New Roman" w:hAnsi="Times New Roman"/>
          <w:sz w:val="22"/>
          <w:szCs w:val="22"/>
        </w:rPr>
        <w:t>ě</w:t>
      </w:r>
      <w:r w:rsidRPr="00EB306E">
        <w:rPr>
          <w:rFonts w:ascii="Times New Roman" w:hAnsi="Times New Roman"/>
          <w:sz w:val="22"/>
          <w:szCs w:val="22"/>
        </w:rPr>
        <w:t xml:space="preserve">ji do </w:t>
      </w:r>
      <w:r w:rsidR="00492BD2" w:rsidRPr="00EB306E">
        <w:rPr>
          <w:rFonts w:ascii="Times New Roman" w:hAnsi="Times New Roman"/>
          <w:sz w:val="22"/>
          <w:szCs w:val="22"/>
        </w:rPr>
        <w:t>5</w:t>
      </w:r>
      <w:r w:rsidRPr="00EB306E">
        <w:rPr>
          <w:rFonts w:ascii="Times New Roman" w:hAnsi="Times New Roman"/>
          <w:sz w:val="22"/>
          <w:szCs w:val="22"/>
        </w:rPr>
        <w:t xml:space="preserve"> pracovních dnů od </w:t>
      </w:r>
      <w:r w:rsidR="006A6417" w:rsidRPr="00EB306E">
        <w:rPr>
          <w:rFonts w:ascii="Times New Roman" w:hAnsi="Times New Roman"/>
          <w:sz w:val="22"/>
          <w:szCs w:val="22"/>
        </w:rPr>
        <w:t>doručení</w:t>
      </w:r>
      <w:r w:rsidRPr="00EB306E">
        <w:rPr>
          <w:rFonts w:ascii="Times New Roman" w:hAnsi="Times New Roman"/>
          <w:sz w:val="22"/>
          <w:szCs w:val="22"/>
        </w:rPr>
        <w:t xml:space="preserve"> výzvy </w:t>
      </w:r>
      <w:r w:rsidR="00F57660" w:rsidRPr="00EB306E">
        <w:rPr>
          <w:rFonts w:ascii="Times New Roman" w:hAnsi="Times New Roman"/>
          <w:sz w:val="22"/>
          <w:szCs w:val="22"/>
        </w:rPr>
        <w:t>o</w:t>
      </w:r>
      <w:r w:rsidRPr="00EB306E">
        <w:rPr>
          <w:rFonts w:ascii="Times New Roman" w:hAnsi="Times New Roman"/>
          <w:sz w:val="22"/>
          <w:szCs w:val="22"/>
        </w:rPr>
        <w:t>bjednatele</w:t>
      </w:r>
      <w:r w:rsidR="00F57660" w:rsidRPr="00EB306E">
        <w:rPr>
          <w:rFonts w:ascii="Times New Roman" w:hAnsi="Times New Roman"/>
          <w:sz w:val="22"/>
          <w:szCs w:val="22"/>
        </w:rPr>
        <w:t>. V</w:t>
      </w:r>
      <w:r w:rsidRPr="00EB306E">
        <w:rPr>
          <w:rFonts w:ascii="Times New Roman" w:hAnsi="Times New Roman"/>
          <w:sz w:val="22"/>
          <w:szCs w:val="22"/>
        </w:rPr>
        <w:t xml:space="preserve">ýzva dle </w:t>
      </w:r>
      <w:r w:rsidR="006A6417" w:rsidRPr="00EB306E">
        <w:rPr>
          <w:rFonts w:ascii="Times New Roman" w:hAnsi="Times New Roman"/>
          <w:sz w:val="22"/>
          <w:szCs w:val="22"/>
        </w:rPr>
        <w:t>předchozí věty může být učiněna</w:t>
      </w:r>
      <w:r w:rsidRPr="00EB306E">
        <w:rPr>
          <w:rFonts w:ascii="Times New Roman" w:hAnsi="Times New Roman"/>
          <w:sz w:val="22"/>
          <w:szCs w:val="22"/>
        </w:rPr>
        <w:t xml:space="preserve"> i zápisem do </w:t>
      </w:r>
      <w:r w:rsidR="00F57660" w:rsidRPr="00EB306E">
        <w:rPr>
          <w:rFonts w:ascii="Times New Roman" w:hAnsi="Times New Roman"/>
          <w:sz w:val="22"/>
          <w:szCs w:val="22"/>
        </w:rPr>
        <w:t>s</w:t>
      </w:r>
      <w:r w:rsidRPr="00EB306E">
        <w:rPr>
          <w:rFonts w:ascii="Times New Roman" w:hAnsi="Times New Roman"/>
          <w:sz w:val="22"/>
          <w:szCs w:val="22"/>
        </w:rPr>
        <w:t>tavebního deníku.</w:t>
      </w:r>
    </w:p>
    <w:p w14:paraId="705BFF6C" w14:textId="5DA8ABED" w:rsidR="00E554AC" w:rsidRPr="00EB306E" w:rsidRDefault="00E554AC" w:rsidP="00D1057D">
      <w:pPr>
        <w:pStyle w:val="Text"/>
        <w:numPr>
          <w:ilvl w:val="1"/>
          <w:numId w:val="2"/>
        </w:numPr>
        <w:tabs>
          <w:tab w:val="clear" w:pos="227"/>
        </w:tabs>
        <w:snapToGrid w:val="0"/>
        <w:spacing w:before="120" w:line="240" w:lineRule="auto"/>
        <w:ind w:left="709" w:hanging="709"/>
        <w:rPr>
          <w:rFonts w:ascii="Times New Roman" w:hAnsi="Times New Roman"/>
          <w:bCs/>
          <w:sz w:val="22"/>
          <w:szCs w:val="22"/>
          <w:lang w:eastAsia="en-US"/>
        </w:rPr>
      </w:pPr>
      <w:r w:rsidRPr="00EB306E">
        <w:rPr>
          <w:rFonts w:ascii="Times New Roman" w:hAnsi="Times New Roman"/>
          <w:sz w:val="22"/>
          <w:szCs w:val="22"/>
        </w:rPr>
        <w:t>Zhotovitel se zavazuje provést Dílo svým jménem a na vlastní odpovědnost při dodržení kvalitativních a technických podmínek stanovených v této smlouvě. V případě, že pověří provedením jeho části jinou osobu, má zhotovitel odpovědnost, jako by Dílo provedl sám. Zhotovitel je oprávněn pověřit provedením části Díla pouze poddodavatele (dále také jako „</w:t>
      </w:r>
      <w:r w:rsidRPr="00EB306E">
        <w:rPr>
          <w:rFonts w:ascii="Times New Roman" w:hAnsi="Times New Roman"/>
          <w:b/>
          <w:i/>
          <w:sz w:val="22"/>
          <w:szCs w:val="22"/>
        </w:rPr>
        <w:t>podzhotovitel</w:t>
      </w:r>
      <w:r w:rsidRPr="00EB306E">
        <w:rPr>
          <w:rFonts w:ascii="Times New Roman" w:hAnsi="Times New Roman"/>
          <w:sz w:val="22"/>
          <w:szCs w:val="22"/>
        </w:rPr>
        <w:t>“ nebo „</w:t>
      </w:r>
      <w:r w:rsidRPr="00EB306E">
        <w:rPr>
          <w:rFonts w:ascii="Times New Roman" w:hAnsi="Times New Roman"/>
          <w:b/>
          <w:bCs/>
          <w:i/>
          <w:iCs/>
          <w:sz w:val="22"/>
          <w:szCs w:val="22"/>
        </w:rPr>
        <w:t>poddodavatel</w:t>
      </w:r>
      <w:r w:rsidRPr="00EB306E">
        <w:rPr>
          <w:rFonts w:ascii="Times New Roman" w:hAnsi="Times New Roman"/>
          <w:sz w:val="22"/>
          <w:szCs w:val="22"/>
        </w:rPr>
        <w:t xml:space="preserve">“) uvedené v Seznamu </w:t>
      </w:r>
      <w:r w:rsidRPr="00EB306E">
        <w:rPr>
          <w:rFonts w:ascii="Times New Roman" w:hAnsi="Times New Roman"/>
          <w:sz w:val="22"/>
          <w:szCs w:val="22"/>
          <w:lang w:eastAsia="en-US"/>
        </w:rPr>
        <w:t>předpokládaných poddodavatelů (Příloha č. 6 této smlouvy). Zhotovitel je oprávněn požádat objednatele o změnu v Seznamu předpokládaných poddodavatelů. V případě, že zhotovitel o změnu v</w:t>
      </w:r>
      <w:r w:rsidR="00785E29" w:rsidRPr="00EB306E">
        <w:rPr>
          <w:rFonts w:ascii="Times New Roman" w:hAnsi="Times New Roman"/>
          <w:sz w:val="22"/>
          <w:szCs w:val="22"/>
          <w:lang w:eastAsia="en-US"/>
        </w:rPr>
        <w:t> </w:t>
      </w:r>
      <w:r w:rsidRPr="00EB306E">
        <w:rPr>
          <w:rFonts w:ascii="Times New Roman" w:hAnsi="Times New Roman"/>
          <w:sz w:val="22"/>
          <w:szCs w:val="22"/>
          <w:lang w:eastAsia="en-US"/>
        </w:rPr>
        <w:t xml:space="preserve">Seznamu předpokládaných poddodavatelů požádá, je právem objednatele rozhodnout o tom, zda žádost o změnu v Seznamu předpokládaných poddodavatelů akceptuje nebo odmítne, přičemž odmítnutí nesmí být bezdůvodné. </w:t>
      </w:r>
      <w:r w:rsidRPr="00EB306E">
        <w:rPr>
          <w:rFonts w:ascii="Times New Roman" w:hAnsi="Times New Roman"/>
          <w:bCs/>
          <w:sz w:val="22"/>
          <w:szCs w:val="22"/>
          <w:lang w:eastAsia="en-US"/>
        </w:rPr>
        <w:t xml:space="preserve">Akceptací objednatele o změně Seznamu předpokládaných poddodavatelů se rozumí zápis ve stavebním deníku podepsaný zástupci obou smluvních stran. Zhotovitel je oprávněn změnit </w:t>
      </w:r>
      <w:r w:rsidRPr="00EB306E">
        <w:rPr>
          <w:rFonts w:ascii="Times New Roman" w:hAnsi="Times New Roman"/>
          <w:sz w:val="22"/>
          <w:szCs w:val="22"/>
        </w:rPr>
        <w:t>podzhotovitele</w:t>
      </w:r>
      <w:r w:rsidRPr="00EB306E">
        <w:rPr>
          <w:rFonts w:ascii="Times New Roman" w:hAnsi="Times New Roman"/>
          <w:bCs/>
          <w:sz w:val="22"/>
          <w:szCs w:val="22"/>
          <w:lang w:eastAsia="en-US"/>
        </w:rPr>
        <w:t>, pomocí kterého prokázal část splnění kvalifikace, jen v nutných a závažných případech s</w:t>
      </w:r>
      <w:r w:rsidR="00785E29" w:rsidRPr="00EB306E">
        <w:rPr>
          <w:rFonts w:ascii="Times New Roman" w:hAnsi="Times New Roman"/>
          <w:bCs/>
          <w:sz w:val="22"/>
          <w:szCs w:val="22"/>
          <w:lang w:eastAsia="en-US"/>
        </w:rPr>
        <w:t> </w:t>
      </w:r>
      <w:r w:rsidRPr="00EB306E">
        <w:rPr>
          <w:rFonts w:ascii="Times New Roman" w:hAnsi="Times New Roman"/>
          <w:bCs/>
          <w:sz w:val="22"/>
          <w:szCs w:val="22"/>
          <w:lang w:eastAsia="en-US"/>
        </w:rPr>
        <w:t xml:space="preserve">předchozím písemným souhlasem objednatele, přičemž nový </w:t>
      </w:r>
      <w:r w:rsidRPr="00EB306E">
        <w:rPr>
          <w:rFonts w:ascii="Times New Roman" w:hAnsi="Times New Roman"/>
          <w:sz w:val="22"/>
          <w:szCs w:val="22"/>
        </w:rPr>
        <w:t>podzhotovitel</w:t>
      </w:r>
      <w:r w:rsidRPr="00EB306E">
        <w:rPr>
          <w:rFonts w:ascii="Times New Roman" w:hAnsi="Times New Roman"/>
          <w:bCs/>
          <w:sz w:val="22"/>
          <w:szCs w:val="22"/>
          <w:lang w:eastAsia="en-US"/>
        </w:rPr>
        <w:t xml:space="preserve">, dosazený za původního, musí disponovat minimálně stejnými kvalifikačními předpoklady, které původní </w:t>
      </w:r>
      <w:r w:rsidRPr="00EB306E">
        <w:rPr>
          <w:rFonts w:ascii="Times New Roman" w:hAnsi="Times New Roman"/>
          <w:sz w:val="22"/>
          <w:szCs w:val="22"/>
        </w:rPr>
        <w:t>podzhotovitel</w:t>
      </w:r>
      <w:r w:rsidRPr="00EB306E">
        <w:rPr>
          <w:rFonts w:ascii="Times New Roman" w:hAnsi="Times New Roman"/>
          <w:bCs/>
          <w:sz w:val="22"/>
          <w:szCs w:val="22"/>
          <w:lang w:eastAsia="en-US"/>
        </w:rPr>
        <w:t xml:space="preserve"> prokazoval za uchazeče v rámci veřejné zakázky. Své kvalifikační předpoklady musí nově dosazený </w:t>
      </w:r>
      <w:r w:rsidRPr="00EB306E">
        <w:rPr>
          <w:rFonts w:ascii="Times New Roman" w:hAnsi="Times New Roman"/>
          <w:sz w:val="22"/>
          <w:szCs w:val="22"/>
        </w:rPr>
        <w:t>podzhotovitel</w:t>
      </w:r>
      <w:r w:rsidRPr="00EB306E">
        <w:rPr>
          <w:rFonts w:ascii="Times New Roman" w:hAnsi="Times New Roman"/>
          <w:bCs/>
          <w:sz w:val="22"/>
          <w:szCs w:val="22"/>
          <w:lang w:eastAsia="en-US"/>
        </w:rPr>
        <w:t xml:space="preserve"> prokázat na vyzvání objednateli a ten nesmí souhlas se změnou </w:t>
      </w:r>
      <w:r w:rsidRPr="00EB306E">
        <w:rPr>
          <w:rFonts w:ascii="Times New Roman" w:hAnsi="Times New Roman"/>
          <w:sz w:val="22"/>
          <w:szCs w:val="22"/>
        </w:rPr>
        <w:t>podzhotovitele</w:t>
      </w:r>
      <w:r w:rsidRPr="00EB306E">
        <w:rPr>
          <w:rFonts w:ascii="Times New Roman" w:hAnsi="Times New Roman"/>
          <w:bCs/>
          <w:sz w:val="22"/>
          <w:szCs w:val="22"/>
          <w:lang w:eastAsia="en-US"/>
        </w:rPr>
        <w:t xml:space="preserve"> bezdůvodně odmítnout, pokud mu budou všechny předmětné dokumenty předloženy.</w:t>
      </w:r>
    </w:p>
    <w:p w14:paraId="1462C04F" w14:textId="10714E32" w:rsidR="00E554AC" w:rsidRPr="00EB306E" w:rsidRDefault="00E554AC" w:rsidP="008E2CD2">
      <w:pPr>
        <w:pStyle w:val="Text"/>
        <w:numPr>
          <w:ilvl w:val="1"/>
          <w:numId w:val="2"/>
        </w:numPr>
        <w:tabs>
          <w:tab w:val="clear" w:pos="227"/>
        </w:tabs>
        <w:snapToGrid w:val="0"/>
        <w:spacing w:before="120" w:line="240" w:lineRule="auto"/>
        <w:ind w:left="709" w:hanging="709"/>
        <w:rPr>
          <w:rFonts w:ascii="Times New Roman" w:hAnsi="Times New Roman"/>
          <w:sz w:val="22"/>
          <w:szCs w:val="22"/>
        </w:rPr>
      </w:pPr>
      <w:r w:rsidRPr="00EB306E">
        <w:rPr>
          <w:rFonts w:ascii="Times New Roman" w:hAnsi="Times New Roman"/>
          <w:sz w:val="22"/>
          <w:szCs w:val="22"/>
        </w:rPr>
        <w:t>Zhotovitel se zavazuje, že bude při realizaci díla dodržovat pravidla sociální odpovědnosti v souladu s</w:t>
      </w:r>
      <w:r w:rsidR="00785E29" w:rsidRPr="00EB306E">
        <w:rPr>
          <w:rFonts w:ascii="Times New Roman" w:hAnsi="Times New Roman"/>
          <w:sz w:val="22"/>
          <w:szCs w:val="22"/>
        </w:rPr>
        <w:t> </w:t>
      </w:r>
      <w:r w:rsidRPr="00EB306E">
        <w:rPr>
          <w:rFonts w:ascii="Times New Roman" w:hAnsi="Times New Roman"/>
          <w:sz w:val="22"/>
          <w:szCs w:val="22"/>
        </w:rPr>
        <w:t xml:space="preserve">Přílohou č. 7 této smlouvy. Porušení kteréhokoliv pravidla sociální odpovědnosti, nebude-li bezodkladně napraveno v souladu s Přílohou č. 7 Smlouvy, se považuje za podstatné porušení této smlouvy. V případě využití poddodavatelů zhotovitel v tomto rozsahu zaváže i své poddodavatele a zajistí, aby i oni takto </w:t>
      </w:r>
      <w:r w:rsidRPr="00EB306E">
        <w:rPr>
          <w:rFonts w:ascii="Times New Roman" w:hAnsi="Times New Roman"/>
          <w:sz w:val="22"/>
          <w:szCs w:val="22"/>
        </w:rPr>
        <w:lastRenderedPageBreak/>
        <w:t>zavázali své poddodavatele tak, aby byly požadavky uvedené v Příloze č. 7 smlouvy splněny ve vztahu ke všem osobám podílejícím se na plnění předmětu díla.</w:t>
      </w:r>
    </w:p>
    <w:p w14:paraId="2EA30433" w14:textId="77777777" w:rsidR="00773468" w:rsidRPr="00EB306E" w:rsidRDefault="00773468"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EB306E" w:rsidRDefault="00244383"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Další práva a povinnosti smluvních stran</w:t>
      </w:r>
    </w:p>
    <w:p w14:paraId="06056505" w14:textId="060DC85F"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Objednatel je oprávněn od </w:t>
      </w:r>
      <w:r w:rsidR="00E554AC" w:rsidRPr="00EB306E">
        <w:rPr>
          <w:rFonts w:ascii="Times New Roman" w:hAnsi="Times New Roman"/>
          <w:sz w:val="22"/>
          <w:szCs w:val="22"/>
        </w:rPr>
        <w:t>této</w:t>
      </w:r>
      <w:r w:rsidRPr="00EB306E">
        <w:rPr>
          <w:rFonts w:ascii="Times New Roman" w:hAnsi="Times New Roman"/>
          <w:sz w:val="22"/>
          <w:szCs w:val="22"/>
        </w:rPr>
        <w:t xml:space="preserve"> smlouvy odstoupit v případě stanovených v</w:t>
      </w:r>
      <w:r w:rsidR="009C7C2A" w:rsidRPr="00EB306E">
        <w:rPr>
          <w:rFonts w:ascii="Times New Roman" w:hAnsi="Times New Roman"/>
          <w:sz w:val="22"/>
          <w:szCs w:val="22"/>
        </w:rPr>
        <w:t> </w:t>
      </w:r>
      <w:r w:rsidR="003D7918" w:rsidRPr="00EB306E">
        <w:rPr>
          <w:rFonts w:ascii="Times New Roman" w:hAnsi="Times New Roman"/>
          <w:sz w:val="22"/>
          <w:szCs w:val="22"/>
        </w:rPr>
        <w:t>Z</w:t>
      </w:r>
      <w:r w:rsidRPr="00EB306E">
        <w:rPr>
          <w:rFonts w:ascii="Times New Roman" w:hAnsi="Times New Roman"/>
          <w:sz w:val="22"/>
          <w:szCs w:val="22"/>
        </w:rPr>
        <w:t xml:space="preserve">ZVZ, tj. </w:t>
      </w:r>
      <w:r w:rsidR="009B0A24" w:rsidRPr="00EB306E">
        <w:rPr>
          <w:rFonts w:ascii="Times New Roman" w:hAnsi="Times New Roman"/>
          <w:sz w:val="22"/>
          <w:szCs w:val="22"/>
        </w:rPr>
        <w:t xml:space="preserve">zejména </w:t>
      </w:r>
      <w:r w:rsidRPr="00EB306E">
        <w:rPr>
          <w:rFonts w:ascii="Times New Roman" w:hAnsi="Times New Roman"/>
          <w:sz w:val="22"/>
          <w:szCs w:val="22"/>
        </w:rPr>
        <w:t>v případě, že zhotovitel uvedl v nabídce informace nebo doklady, které neodpovídají skutečnosti a měly nebo mohly mít vliv na výsledek zadávacího řízení, na jehož základě došlo k uzavření této smlouvy.</w:t>
      </w:r>
    </w:p>
    <w:p w14:paraId="30606A94" w14:textId="204AEC8A" w:rsidR="00CE0975" w:rsidRPr="00EB306E"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w:t>
      </w:r>
      <w:r w:rsidR="00E554AC" w:rsidRPr="00EB306E">
        <w:rPr>
          <w:rFonts w:ascii="Times New Roman" w:hAnsi="Times New Roman"/>
          <w:sz w:val="22"/>
          <w:szCs w:val="22"/>
        </w:rPr>
        <w:t>jsou</w:t>
      </w:r>
      <w:r w:rsidRPr="00EB306E">
        <w:rPr>
          <w:rFonts w:ascii="Times New Roman" w:hAnsi="Times New Roman"/>
          <w:sz w:val="22"/>
          <w:szCs w:val="22"/>
        </w:rPr>
        <w:t xml:space="preserve"> oprávněny odstoupit od této smlouvy, vedle zákonných důvodů</w:t>
      </w:r>
      <w:r w:rsidR="008B391F" w:rsidRPr="00EB306E">
        <w:rPr>
          <w:rFonts w:ascii="Times New Roman" w:hAnsi="Times New Roman"/>
          <w:sz w:val="22"/>
          <w:szCs w:val="22"/>
        </w:rPr>
        <w:t xml:space="preserve"> dle obecně závazných právních předpisů</w:t>
      </w:r>
      <w:r w:rsidR="00275710" w:rsidRPr="00EB306E">
        <w:rPr>
          <w:rFonts w:ascii="Times New Roman" w:hAnsi="Times New Roman"/>
          <w:sz w:val="22"/>
          <w:szCs w:val="22"/>
        </w:rPr>
        <w:t>,</w:t>
      </w:r>
      <w:r w:rsidRPr="00EB306E">
        <w:rPr>
          <w:rFonts w:ascii="Times New Roman" w:hAnsi="Times New Roman"/>
          <w:sz w:val="22"/>
          <w:szCs w:val="22"/>
        </w:rPr>
        <w:t xml:space="preserve"> také v důsledku závažných a podstatných porušení smluvních povinností, jimiž jsou zejména, nikoliv však výlučně:</w:t>
      </w:r>
    </w:p>
    <w:p w14:paraId="7DE58D46" w14:textId="41ACAC4D" w:rsidR="00CE0975" w:rsidRPr="00EB306E"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nedodržení kteréhokoliv z </w:t>
      </w:r>
      <w:r w:rsidR="000879C6" w:rsidRPr="00EB306E">
        <w:rPr>
          <w:rFonts w:ascii="Times New Roman" w:hAnsi="Times New Roman"/>
          <w:sz w:val="22"/>
          <w:szCs w:val="22"/>
        </w:rPr>
        <w:t>t</w:t>
      </w:r>
      <w:r w:rsidRPr="00EB306E">
        <w:rPr>
          <w:rFonts w:ascii="Times New Roman" w:hAnsi="Times New Roman"/>
          <w:sz w:val="22"/>
          <w:szCs w:val="22"/>
        </w:rPr>
        <w:t>ermín</w:t>
      </w:r>
      <w:r w:rsidR="00CC232E" w:rsidRPr="00EB306E">
        <w:rPr>
          <w:rFonts w:ascii="Times New Roman" w:hAnsi="Times New Roman"/>
          <w:sz w:val="22"/>
          <w:szCs w:val="22"/>
        </w:rPr>
        <w:t>ů</w:t>
      </w:r>
      <w:r w:rsidRPr="00EB306E">
        <w:rPr>
          <w:rFonts w:ascii="Times New Roman" w:hAnsi="Times New Roman"/>
          <w:sz w:val="22"/>
          <w:szCs w:val="22"/>
        </w:rPr>
        <w:t xml:space="preserve"> dle bodu </w:t>
      </w:r>
      <w:r w:rsidR="00633FE0" w:rsidRPr="00EB306E">
        <w:rPr>
          <w:rFonts w:ascii="Times New Roman" w:hAnsi="Times New Roman"/>
          <w:sz w:val="22"/>
          <w:szCs w:val="22"/>
        </w:rPr>
        <w:t>5</w:t>
      </w:r>
      <w:r w:rsidRPr="00EB306E">
        <w:rPr>
          <w:rFonts w:ascii="Times New Roman" w:hAnsi="Times New Roman"/>
          <w:sz w:val="22"/>
          <w:szCs w:val="22"/>
        </w:rPr>
        <w:t>.1 této smlouvy a nesplnění daného termínu ani v dodatečné lhůtě 15 dnů,</w:t>
      </w:r>
    </w:p>
    <w:p w14:paraId="6A69AAA4" w14:textId="756140AC" w:rsidR="00CE0975" w:rsidRPr="00EB306E"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 xml:space="preserve">prodlení s úhradou </w:t>
      </w:r>
      <w:r w:rsidR="00CE0975" w:rsidRPr="00EB306E">
        <w:rPr>
          <w:rFonts w:ascii="Times New Roman" w:hAnsi="Times New Roman"/>
          <w:sz w:val="22"/>
          <w:szCs w:val="22"/>
        </w:rPr>
        <w:t>sjednaných plateb ceny Díla a ne</w:t>
      </w:r>
      <w:r w:rsidRPr="00EB306E">
        <w:rPr>
          <w:rFonts w:ascii="Times New Roman" w:hAnsi="Times New Roman"/>
          <w:sz w:val="22"/>
          <w:szCs w:val="22"/>
        </w:rPr>
        <w:t>uhraze</w:t>
      </w:r>
      <w:r w:rsidR="00CE0975" w:rsidRPr="00EB306E">
        <w:rPr>
          <w:rFonts w:ascii="Times New Roman" w:hAnsi="Times New Roman"/>
          <w:sz w:val="22"/>
          <w:szCs w:val="22"/>
        </w:rPr>
        <w:t xml:space="preserve">ní dané </w:t>
      </w:r>
      <w:r w:rsidRPr="00EB306E">
        <w:rPr>
          <w:rFonts w:ascii="Times New Roman" w:hAnsi="Times New Roman"/>
          <w:sz w:val="22"/>
          <w:szCs w:val="22"/>
        </w:rPr>
        <w:t xml:space="preserve">platby </w:t>
      </w:r>
      <w:r w:rsidR="00CE0975" w:rsidRPr="00EB306E">
        <w:rPr>
          <w:rFonts w:ascii="Times New Roman" w:hAnsi="Times New Roman"/>
          <w:sz w:val="22"/>
          <w:szCs w:val="22"/>
        </w:rPr>
        <w:t>ani v dodatečné lhůtě 15 dnů</w:t>
      </w:r>
      <w:r w:rsidRPr="00EB306E">
        <w:rPr>
          <w:rFonts w:ascii="Times New Roman" w:hAnsi="Times New Roman"/>
          <w:sz w:val="22"/>
          <w:szCs w:val="22"/>
        </w:rPr>
        <w:t xml:space="preserve"> od výzvy zhotovitele</w:t>
      </w:r>
      <w:r w:rsidR="0062717B" w:rsidRPr="00EB306E">
        <w:rPr>
          <w:rFonts w:ascii="Times New Roman" w:hAnsi="Times New Roman"/>
          <w:sz w:val="22"/>
          <w:szCs w:val="22"/>
        </w:rPr>
        <w:t xml:space="preserve">, </w:t>
      </w:r>
    </w:p>
    <w:p w14:paraId="345EA802" w14:textId="77777777" w:rsidR="0062717B" w:rsidRPr="00EB306E" w:rsidRDefault="0062717B" w:rsidP="0062717B">
      <w:pPr>
        <w:numPr>
          <w:ilvl w:val="0"/>
          <w:numId w:val="13"/>
        </w:numPr>
        <w:shd w:val="clear" w:color="auto" w:fill="FFFFFF"/>
        <w:spacing w:after="120" w:line="240" w:lineRule="auto"/>
        <w:ind w:left="1134" w:hanging="425"/>
        <w:jc w:val="both"/>
        <w:rPr>
          <w:rFonts w:ascii="Times New Roman" w:hAnsi="Times New Roman"/>
          <w:sz w:val="22"/>
          <w:szCs w:val="22"/>
        </w:rPr>
      </w:pPr>
      <w:bookmarkStart w:id="5" w:name="_Hlk123906472"/>
      <w:r w:rsidRPr="00EB306E">
        <w:rPr>
          <w:rFonts w:ascii="Times New Roman" w:hAnsi="Times New Roman"/>
          <w:sz w:val="22"/>
          <w:szCs w:val="22"/>
        </w:rPr>
        <w:t>porušení jakékoliv další povinnosti dle této smlouvy, za předpokladu, že toto porušení nebude odstraněno ani v dodatečně poskytnuté lhůtě 15 dnů od doručení výzvy k nápravě</w:t>
      </w:r>
      <w:bookmarkEnd w:id="5"/>
      <w:r w:rsidRPr="00EB306E">
        <w:rPr>
          <w:rFonts w:ascii="Times New Roman" w:hAnsi="Times New Roman"/>
          <w:sz w:val="22"/>
          <w:szCs w:val="22"/>
        </w:rPr>
        <w:t>.</w:t>
      </w:r>
    </w:p>
    <w:p w14:paraId="2E601D2F" w14:textId="77777777" w:rsidR="0062717B" w:rsidRPr="00EB306E" w:rsidRDefault="0062717B" w:rsidP="00D1057D">
      <w:pPr>
        <w:pStyle w:val="Odstavecseseznamem"/>
        <w:numPr>
          <w:ilvl w:val="1"/>
          <w:numId w:val="2"/>
        </w:numPr>
        <w:shd w:val="clear" w:color="auto" w:fill="FFFFFF"/>
        <w:spacing w:after="120"/>
        <w:ind w:left="709" w:hanging="709"/>
        <w:jc w:val="both"/>
        <w:rPr>
          <w:rFonts w:ascii="Times New Roman" w:hAnsi="Times New Roman"/>
        </w:rPr>
      </w:pPr>
      <w:r w:rsidRPr="00EB306E">
        <w:rPr>
          <w:rFonts w:ascii="Times New Roman" w:hAnsi="Times New Roman"/>
          <w:color w:val="000000"/>
        </w:rPr>
        <w:t xml:space="preserve">Smluvní strany jsou dále oprávněny odstoupit od této smlouvy v případě, že proti druhé smluvní straně bude zahájeno insolvenční řízení, avšak pouze za podmínky, že insolvenční návrh nebude v zákonné lhůtě odmítnut pro zjevnou bezdůvodnost. </w:t>
      </w:r>
    </w:p>
    <w:p w14:paraId="6125534F" w14:textId="3BB7BE2A" w:rsidR="000879C6"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Objednatel je oprávněn odstoupit od této smlouvy v celém rozsahu nebo i jen ohledně doposud neprovedené části Díla.</w:t>
      </w:r>
    </w:p>
    <w:p w14:paraId="6F893D6E" w14:textId="0EAB773A" w:rsidR="00CE0975"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 xml:space="preserve">V </w:t>
      </w:r>
      <w:r w:rsidR="00CE0975" w:rsidRPr="00EB306E">
        <w:rPr>
          <w:rFonts w:ascii="Times New Roman" w:hAnsi="Times New Roman"/>
          <w:color w:val="000000"/>
        </w:rPr>
        <w:t>případě odstoupení od smlouvy</w:t>
      </w:r>
      <w:r w:rsidR="0062717B" w:rsidRPr="00EB306E">
        <w:rPr>
          <w:rFonts w:ascii="Times New Roman" w:hAnsi="Times New Roman"/>
        </w:rPr>
        <w:t xml:space="preserve"> ze strany objednatele</w:t>
      </w:r>
      <w:r w:rsidR="00CE0975" w:rsidRPr="00EB306E">
        <w:rPr>
          <w:rFonts w:ascii="Times New Roman" w:hAnsi="Times New Roman"/>
          <w:color w:val="000000"/>
        </w:rPr>
        <w:t>:</w:t>
      </w:r>
    </w:p>
    <w:p w14:paraId="7F06A65C" w14:textId="518D470F"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w:t>
      </w:r>
      <w:r w:rsidR="00CE0975" w:rsidRPr="00EB306E">
        <w:rPr>
          <w:rFonts w:ascii="Times New Roman" w:hAnsi="Times New Roman"/>
          <w:color w:val="000000"/>
        </w:rPr>
        <w:t>hotovitel neprodleně zastaví práce na provádění Díla,</w:t>
      </w:r>
    </w:p>
    <w:p w14:paraId="6ABBBB0B" w14:textId="3D8D8829" w:rsidR="00CE0975" w:rsidRPr="00EB306E" w:rsidRDefault="00AE0387"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 xml:space="preserve"> </w:t>
      </w:r>
      <w:r w:rsidR="00275710" w:rsidRPr="00EB306E">
        <w:rPr>
          <w:rFonts w:ascii="Times New Roman" w:hAnsi="Times New Roman"/>
          <w:color w:val="000000"/>
        </w:rPr>
        <w:t>z</w:t>
      </w:r>
      <w:r w:rsidR="00CE0975" w:rsidRPr="00EB306E">
        <w:rPr>
          <w:rFonts w:ascii="Times New Roman" w:hAnsi="Times New Roman"/>
          <w:color w:val="000000"/>
        </w:rPr>
        <w:t>hotovitel neprodleně, nejpozději však do 10 dnů</w:t>
      </w:r>
      <w:r w:rsidR="004E77EA" w:rsidRPr="00EB306E">
        <w:rPr>
          <w:rFonts w:ascii="Times New Roman" w:hAnsi="Times New Roman"/>
          <w:color w:val="000000"/>
        </w:rPr>
        <w:t>,</w:t>
      </w:r>
      <w:r w:rsidR="00CE0975" w:rsidRPr="00EB306E">
        <w:rPr>
          <w:rFonts w:ascii="Times New Roman" w:hAnsi="Times New Roman"/>
          <w:color w:val="000000"/>
        </w:rPr>
        <w:t xml:space="preserve"> předá </w:t>
      </w:r>
      <w:r w:rsidR="000879C6" w:rsidRPr="00EB306E">
        <w:rPr>
          <w:rFonts w:ascii="Times New Roman" w:hAnsi="Times New Roman"/>
          <w:color w:val="000000"/>
        </w:rPr>
        <w:t>o</w:t>
      </w:r>
      <w:r w:rsidR="00CE0975" w:rsidRPr="00EB306E">
        <w:rPr>
          <w:rFonts w:ascii="Times New Roman" w:hAnsi="Times New Roman"/>
          <w:color w:val="000000"/>
        </w:rPr>
        <w:t xml:space="preserve">bjednateli rozpracované a doposud nepředané plnění realizované do data odstoupení (včetně související dokumentace) a postoupí </w:t>
      </w:r>
      <w:r w:rsidR="000879C6" w:rsidRPr="00EB306E">
        <w:rPr>
          <w:rFonts w:ascii="Times New Roman" w:hAnsi="Times New Roman"/>
          <w:color w:val="000000"/>
        </w:rPr>
        <w:t>o</w:t>
      </w:r>
      <w:r w:rsidR="00CE0975" w:rsidRPr="00EB306E">
        <w:rPr>
          <w:rFonts w:ascii="Times New Roman" w:hAnsi="Times New Roman"/>
          <w:color w:val="000000"/>
        </w:rPr>
        <w:t>bjednateli veškerá práva a právní nároky k takovémuto plnění (</w:t>
      </w:r>
      <w:r w:rsidR="000879C6" w:rsidRPr="00EB306E">
        <w:rPr>
          <w:rFonts w:ascii="Times New Roman" w:hAnsi="Times New Roman"/>
          <w:color w:val="000000"/>
        </w:rPr>
        <w:t>o</w:t>
      </w:r>
      <w:r w:rsidR="00CE0975" w:rsidRPr="00EB306E">
        <w:rPr>
          <w:rFonts w:ascii="Times New Roman" w:hAnsi="Times New Roman"/>
          <w:color w:val="000000"/>
        </w:rPr>
        <w:t>bjednatel je však oprávněn odmítnout převzetí materiálu, který je určen pro provedení Díla, avšak nebyl doposud nainstalován či namontován),</w:t>
      </w:r>
    </w:p>
    <w:p w14:paraId="3F03926D" w14:textId="63099D12"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o</w:t>
      </w:r>
      <w:r w:rsidR="00CE0975" w:rsidRPr="00EB306E">
        <w:rPr>
          <w:rFonts w:ascii="Times New Roman" w:hAnsi="Times New Roman"/>
          <w:color w:val="000000"/>
        </w:rPr>
        <w:t xml:space="preserve">bjednatel dokončí </w:t>
      </w:r>
      <w:r w:rsidR="000879C6" w:rsidRPr="00EB306E">
        <w:rPr>
          <w:rFonts w:ascii="Times New Roman" w:hAnsi="Times New Roman"/>
          <w:color w:val="000000"/>
        </w:rPr>
        <w:t>D</w:t>
      </w:r>
      <w:r w:rsidR="00CE0975" w:rsidRPr="00EB306E">
        <w:rPr>
          <w:rFonts w:ascii="Times New Roman" w:hAnsi="Times New Roman"/>
          <w:color w:val="000000"/>
        </w:rPr>
        <w:t xml:space="preserve">ílo sám nebo prostřednictvím třetí osoby a nejpozději do 30 dnů ode dne dokončení Díla dle této smlouvy zaplatí </w:t>
      </w:r>
      <w:r w:rsidR="000879C6" w:rsidRPr="00EB306E">
        <w:rPr>
          <w:rFonts w:ascii="Times New Roman" w:hAnsi="Times New Roman"/>
          <w:color w:val="000000"/>
        </w:rPr>
        <w:t>z</w:t>
      </w:r>
      <w:r w:rsidR="00CE0975" w:rsidRPr="00EB306E">
        <w:rPr>
          <w:rFonts w:ascii="Times New Roman" w:hAnsi="Times New Roman"/>
          <w:color w:val="000000"/>
        </w:rPr>
        <w:t xml:space="preserve">hotoviteli příslušnou část smluvní ceny Díla odpovídající </w:t>
      </w:r>
      <w:r w:rsidR="000879C6" w:rsidRPr="00EB306E">
        <w:rPr>
          <w:rFonts w:ascii="Times New Roman" w:hAnsi="Times New Roman"/>
          <w:color w:val="000000"/>
        </w:rPr>
        <w:t>z</w:t>
      </w:r>
      <w:r w:rsidR="00CE0975" w:rsidRPr="00EB306E">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sidRPr="00EB306E">
        <w:rPr>
          <w:rFonts w:ascii="Times New Roman" w:hAnsi="Times New Roman"/>
          <w:color w:val="000000"/>
        </w:rPr>
        <w:t>o</w:t>
      </w:r>
      <w:r w:rsidR="00CE0975" w:rsidRPr="00EB306E">
        <w:rPr>
          <w:rFonts w:ascii="Times New Roman" w:hAnsi="Times New Roman"/>
          <w:color w:val="000000"/>
        </w:rPr>
        <w:t xml:space="preserve">bjednatele či jiné třetí osoby představují rozdíl mezi náklady vynaloženými </w:t>
      </w:r>
      <w:r w:rsidR="000879C6" w:rsidRPr="00EB306E">
        <w:rPr>
          <w:rFonts w:ascii="Times New Roman" w:hAnsi="Times New Roman"/>
          <w:color w:val="000000"/>
        </w:rPr>
        <w:t>o</w:t>
      </w:r>
      <w:r w:rsidR="00CE0975" w:rsidRPr="00EB306E">
        <w:rPr>
          <w:rFonts w:ascii="Times New Roman" w:hAnsi="Times New Roman"/>
          <w:color w:val="000000"/>
        </w:rPr>
        <w:t xml:space="preserve">bjednatelem na dokončení Díla namísto </w:t>
      </w:r>
      <w:r w:rsidR="000879C6" w:rsidRPr="00EB306E">
        <w:rPr>
          <w:rFonts w:ascii="Times New Roman" w:hAnsi="Times New Roman"/>
          <w:color w:val="000000"/>
        </w:rPr>
        <w:t>z</w:t>
      </w:r>
      <w:r w:rsidR="00CE0975" w:rsidRPr="00EB306E">
        <w:rPr>
          <w:rFonts w:ascii="Times New Roman" w:hAnsi="Times New Roman"/>
          <w:color w:val="000000"/>
        </w:rPr>
        <w:t xml:space="preserve">hotovitele a částkou odpovídající ceně za Dílo za tu část Díla, kterou </w:t>
      </w:r>
      <w:r w:rsidR="000879C6" w:rsidRPr="00EB306E">
        <w:rPr>
          <w:rFonts w:ascii="Times New Roman" w:hAnsi="Times New Roman"/>
          <w:color w:val="000000"/>
        </w:rPr>
        <w:t>z</w:t>
      </w:r>
      <w:r w:rsidR="00CE0975" w:rsidRPr="00EB306E">
        <w:rPr>
          <w:rFonts w:ascii="Times New Roman" w:hAnsi="Times New Roman"/>
          <w:color w:val="000000"/>
        </w:rPr>
        <w:t xml:space="preserve">hotovitel v důsledku odstoupení od této smlouvy </w:t>
      </w:r>
      <w:r w:rsidR="0062717B" w:rsidRPr="00EB306E">
        <w:rPr>
          <w:rFonts w:ascii="Times New Roman" w:hAnsi="Times New Roman"/>
          <w:color w:val="000000"/>
        </w:rPr>
        <w:t xml:space="preserve">ze strany objednatele </w:t>
      </w:r>
      <w:r w:rsidR="00CE0975" w:rsidRPr="00EB306E">
        <w:rPr>
          <w:rFonts w:ascii="Times New Roman" w:hAnsi="Times New Roman"/>
          <w:color w:val="000000"/>
        </w:rPr>
        <w:t>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sidRPr="00EB306E">
        <w:rPr>
          <w:rFonts w:ascii="Times New Roman" w:hAnsi="Times New Roman"/>
          <w:color w:val="000000"/>
        </w:rPr>
        <w:t> </w:t>
      </w:r>
      <w:r w:rsidR="00CE0975" w:rsidRPr="00EB306E">
        <w:rPr>
          <w:rFonts w:ascii="Times New Roman" w:hAnsi="Times New Roman"/>
          <w:color w:val="000000"/>
        </w:rPr>
        <w:t xml:space="preserve">čase pro tento druh prací. </w:t>
      </w:r>
    </w:p>
    <w:p w14:paraId="02DBB3CE" w14:textId="77777777" w:rsidR="0062717B" w:rsidRPr="00EB306E" w:rsidRDefault="0062717B" w:rsidP="0062717B">
      <w:pPr>
        <w:pStyle w:val="Text"/>
        <w:numPr>
          <w:ilvl w:val="0"/>
          <w:numId w:val="43"/>
        </w:numPr>
        <w:tabs>
          <w:tab w:val="clear" w:pos="227"/>
        </w:tabs>
        <w:spacing w:after="120" w:line="240" w:lineRule="auto"/>
        <w:ind w:hanging="720"/>
        <w:rPr>
          <w:rFonts w:ascii="Times New Roman" w:hAnsi="Times New Roman"/>
          <w:sz w:val="22"/>
          <w:szCs w:val="22"/>
        </w:rPr>
      </w:pPr>
      <w:r w:rsidRPr="00EB306E">
        <w:rPr>
          <w:rFonts w:ascii="Times New Roman" w:hAnsi="Times New Roman"/>
          <w:sz w:val="22"/>
          <w:szCs w:val="22"/>
        </w:rPr>
        <w:t>V případě odstoupení od smlouvy ze strany zhotovitele:</w:t>
      </w:r>
    </w:p>
    <w:p w14:paraId="418D8767" w14:textId="77777777" w:rsidR="0062717B" w:rsidRPr="00EB306E" w:rsidRDefault="0062717B" w:rsidP="0062717B">
      <w:pPr>
        <w:pStyle w:val="Odstavecseseznamem"/>
        <w:numPr>
          <w:ilvl w:val="0"/>
          <w:numId w:val="4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zhotovitel neprodleně zastaví práce na provádění Díla,</w:t>
      </w:r>
    </w:p>
    <w:p w14:paraId="6D9062A5" w14:textId="77777777" w:rsidR="0062717B" w:rsidRPr="00EB306E" w:rsidRDefault="0062717B" w:rsidP="0062717B">
      <w:pPr>
        <w:pStyle w:val="Text"/>
        <w:numPr>
          <w:ilvl w:val="0"/>
          <w:numId w:val="44"/>
        </w:numPr>
        <w:tabs>
          <w:tab w:val="clear" w:pos="227"/>
        </w:tabs>
        <w:spacing w:after="120" w:line="240" w:lineRule="auto"/>
        <w:ind w:left="1134" w:hanging="425"/>
        <w:rPr>
          <w:rFonts w:ascii="Times New Roman" w:hAnsi="Times New Roman"/>
          <w:sz w:val="22"/>
          <w:szCs w:val="22"/>
        </w:rPr>
      </w:pPr>
      <w:r w:rsidRPr="00EB306E">
        <w:rPr>
          <w:rFonts w:ascii="Times New Roman" w:hAnsi="Times New Roman"/>
          <w:sz w:val="22"/>
          <w:szCs w:val="22"/>
        </w:rPr>
        <w:t xml:space="preserve">zhotovitel neprodleně, nejpozději však do 10 dnů, předá objednateli rozpracované a doposud nepředané plnění realizované do data odstoupení (včetně související dokumentace) a postoupí objednateli veškerá práva a právní nároky k takovémuto plnění (objednatel není v tomto případě oprávněn odmítnout </w:t>
      </w:r>
      <w:r w:rsidRPr="00EB306E">
        <w:rPr>
          <w:rFonts w:ascii="Times New Roman" w:hAnsi="Times New Roman"/>
          <w:sz w:val="22"/>
          <w:szCs w:val="22"/>
        </w:rPr>
        <w:lastRenderedPageBreak/>
        <w:t>převzetí materiálu, který je určen pro provedení Díla, avšak nebyl doposud nainstalován či namontován) a vyúčtuje objednateli příslušnou část smluvní ceny Díla.</w:t>
      </w:r>
    </w:p>
    <w:p w14:paraId="7D8F91C9" w14:textId="1095DBA9"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Odstoupení od smlouvy musí být provedeno písemně, jinak je neplatné.</w:t>
      </w:r>
    </w:p>
    <w:p w14:paraId="251681E6" w14:textId="667C8C31"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ne</w:t>
      </w:r>
      <w:r w:rsidR="009B0A24" w:rsidRPr="00EB306E">
        <w:rPr>
          <w:rFonts w:ascii="Times New Roman" w:hAnsi="Times New Roman"/>
          <w:sz w:val="22"/>
          <w:szCs w:val="22"/>
        </w:rPr>
        <w:t>ní</w:t>
      </w:r>
      <w:r w:rsidRPr="00EB306E">
        <w:rPr>
          <w:rFonts w:ascii="Times New Roman" w:hAnsi="Times New Roman"/>
          <w:sz w:val="22"/>
          <w:szCs w:val="22"/>
        </w:rPr>
        <w:t xml:space="preserve"> v této smlouvě ujednáno jinak, řídí se práva a povinnosti a právní poměry z této smlouvy vyplývající, vznikající a související, ustanoveními občansk</w:t>
      </w:r>
      <w:r w:rsidR="00BD02F4" w:rsidRPr="00EB306E">
        <w:rPr>
          <w:rFonts w:ascii="Times New Roman" w:hAnsi="Times New Roman"/>
          <w:sz w:val="22"/>
          <w:szCs w:val="22"/>
        </w:rPr>
        <w:t>ého</w:t>
      </w:r>
      <w:r w:rsidRPr="00EB306E">
        <w:rPr>
          <w:rFonts w:ascii="Times New Roman" w:hAnsi="Times New Roman"/>
          <w:sz w:val="22"/>
          <w:szCs w:val="22"/>
        </w:rPr>
        <w:t xml:space="preserve"> zákoník</w:t>
      </w:r>
      <w:r w:rsidR="00BD02F4" w:rsidRPr="00EB306E">
        <w:rPr>
          <w:rFonts w:ascii="Times New Roman" w:hAnsi="Times New Roman"/>
          <w:sz w:val="22"/>
          <w:szCs w:val="22"/>
        </w:rPr>
        <w:t>u</w:t>
      </w:r>
      <w:r w:rsidRPr="00EB306E">
        <w:rPr>
          <w:rFonts w:ascii="Times New Roman" w:hAnsi="Times New Roman"/>
          <w:sz w:val="22"/>
          <w:szCs w:val="22"/>
        </w:rPr>
        <w:t>. Dojde-li mezi smluvními stranami ke sporu, a tento bude řešen soudní cestou, pak místně příslušným soudem bude soud objednatele a rozhodným právem je české právo.</w:t>
      </w:r>
    </w:p>
    <w:p w14:paraId="6B821D3C" w14:textId="0FFEEFFC"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Technický dozor </w:t>
      </w:r>
      <w:r w:rsidR="000879C6" w:rsidRPr="00EB306E">
        <w:rPr>
          <w:rFonts w:ascii="Times New Roman" w:hAnsi="Times New Roman"/>
          <w:sz w:val="22"/>
          <w:szCs w:val="22"/>
        </w:rPr>
        <w:t xml:space="preserve">stavby </w:t>
      </w:r>
      <w:r w:rsidRPr="00EB306E">
        <w:rPr>
          <w:rFonts w:ascii="Times New Roman" w:hAnsi="Times New Roman"/>
          <w:sz w:val="22"/>
          <w:szCs w:val="22"/>
        </w:rPr>
        <w:t>nesmí provádět osoba či osoby zhotovitele, jakož i osoby, které jsou propojeny se zhotovitelem. Toto ustanovení se nepoužije, pokud si technický dozor objednatel provádí sám.</w:t>
      </w:r>
    </w:p>
    <w:p w14:paraId="1BFBF2F8" w14:textId="5DEC2199" w:rsidR="00A30755" w:rsidRPr="00EB306E"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3F390441" w14:textId="77777777" w:rsidR="00C21D1E" w:rsidRPr="00EB306E" w:rsidRDefault="00C21D1E" w:rsidP="00C21D1E">
      <w:pPr>
        <w:pStyle w:val="Text"/>
        <w:spacing w:line="240" w:lineRule="auto"/>
        <w:ind w:left="567" w:hanging="567"/>
        <w:rPr>
          <w:rFonts w:ascii="Times New Roman" w:hAnsi="Times New Roman"/>
          <w:sz w:val="22"/>
          <w:szCs w:val="22"/>
        </w:rPr>
      </w:pPr>
    </w:p>
    <w:p w14:paraId="0965078F" w14:textId="424945AD" w:rsidR="00C21D1E" w:rsidRPr="00EB306E" w:rsidRDefault="000879C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Závěrečná ustanovení</w:t>
      </w:r>
    </w:p>
    <w:p w14:paraId="128C827B" w14:textId="52A6490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5 mil. Kč pro jednu pojistnou událost a celková částka pojistného plnění minimálně 15 mil. Kč ročně.</w:t>
      </w:r>
    </w:p>
    <w:p w14:paraId="3376770F" w14:textId="6018A68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Není-li ve smlouvě uvedeno jinak, tak veškeré změny a doplňky smlouvy lze provést pouze formou písemných dodatků odsouhlasených oběma smluvními stranami. V případě, že smluvní dodatek bude obsahovat změnu ceny </w:t>
      </w:r>
      <w:r w:rsidR="00356DF8" w:rsidRPr="00EB306E">
        <w:rPr>
          <w:rFonts w:ascii="Times New Roman" w:hAnsi="Times New Roman"/>
          <w:sz w:val="22"/>
          <w:szCs w:val="22"/>
        </w:rPr>
        <w:t>D</w:t>
      </w:r>
      <w:r w:rsidRPr="00EB306E">
        <w:rPr>
          <w:rFonts w:ascii="Times New Roman" w:hAnsi="Times New Roman"/>
          <w:sz w:val="22"/>
          <w:szCs w:val="22"/>
        </w:rPr>
        <w:t>íla, bude podkladem pro jeho uzavření oběma stranami odsouhlasený změnový list.</w:t>
      </w:r>
    </w:p>
    <w:p w14:paraId="5422ACD0" w14:textId="7777777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prohlašují, že je jim znám celý obsah smlouvy a že tuto smlouvu uzavřely na základě své svobodné a vážné vůle. Na důkaz této skutečnosti připojují svoje podpisy.</w:t>
      </w:r>
    </w:p>
    <w:p w14:paraId="514C8931" w14:textId="07BFCB4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podpisem této smlouvy bere na vědomí, že Dopravní podnik Ostrava a.s. je povinným subjektem v souladu se zákonem č. 106/1999 Sb., o svobodném přístupu k informacím</w:t>
      </w:r>
      <w:r w:rsidR="00BD02F4" w:rsidRPr="00EB306E">
        <w:rPr>
          <w:rFonts w:ascii="Times New Roman" w:hAnsi="Times New Roman"/>
          <w:sz w:val="22"/>
          <w:szCs w:val="22"/>
        </w:rPr>
        <w:t>, ve znění pozdějších předpisů (dále jen „</w:t>
      </w:r>
      <w:r w:rsidR="00BD02F4" w:rsidRPr="00EB306E">
        <w:rPr>
          <w:rFonts w:ascii="Times New Roman" w:hAnsi="Times New Roman"/>
          <w:b/>
          <w:bCs/>
          <w:i/>
          <w:iCs/>
          <w:sz w:val="22"/>
          <w:szCs w:val="22"/>
        </w:rPr>
        <w:t>zákon o svobodném přístupu k informacím</w:t>
      </w:r>
      <w:r w:rsidR="00BD02F4" w:rsidRPr="00EB306E">
        <w:rPr>
          <w:rFonts w:ascii="Times New Roman" w:hAnsi="Times New Roman"/>
          <w:sz w:val="22"/>
          <w:szCs w:val="22"/>
        </w:rPr>
        <w:t>“),</w:t>
      </w:r>
      <w:r w:rsidRPr="00EB306E">
        <w:rPr>
          <w:rFonts w:ascii="Times New Roman" w:hAnsi="Times New Roman"/>
          <w:sz w:val="22"/>
          <w:szCs w:val="22"/>
        </w:rPr>
        <w:t xml:space="preserve"> a v souladu a za podmínek stanovených v</w:t>
      </w:r>
      <w:r w:rsidR="00275710" w:rsidRPr="00EB306E">
        <w:rPr>
          <w:rFonts w:ascii="Times New Roman" w:hAnsi="Times New Roman"/>
          <w:sz w:val="22"/>
          <w:szCs w:val="22"/>
        </w:rPr>
        <w:t xml:space="preserve"> tomto </w:t>
      </w:r>
      <w:r w:rsidRPr="00EB306E">
        <w:rPr>
          <w:rFonts w:ascii="Times New Roman" w:hAnsi="Times New Roman"/>
          <w:sz w:val="22"/>
          <w:szCs w:val="22"/>
        </w:rPr>
        <w:t>zákoně je povinen tuto smlouvu, příp. informace v ní obsažené nebo z ní vyplývající zveřejnit. Podpisem této smlouvy dále bere zhotovitel na vědomí, že Dopravní podnik Ostrava a.s. je povinen za podmínek stanovených v zákoně č. </w:t>
      </w:r>
      <w:r w:rsidR="00683FFF" w:rsidRPr="00EB306E">
        <w:rPr>
          <w:rFonts w:ascii="Times New Roman" w:hAnsi="Times New Roman"/>
          <w:sz w:val="22"/>
          <w:szCs w:val="22"/>
        </w:rPr>
        <w:t>340/2015 Sb., o zvláštních podmínkách účinnosti některých smluv, uveřejňování některých smluv a o registru smluv (zákon o registru smluv), ve znění pozdějších předpisů</w:t>
      </w:r>
      <w:r w:rsidR="00B93963" w:rsidRPr="00EB306E">
        <w:rPr>
          <w:rFonts w:ascii="Times New Roman" w:hAnsi="Times New Roman"/>
          <w:sz w:val="22"/>
          <w:szCs w:val="22"/>
        </w:rPr>
        <w:t xml:space="preserve"> (dále jen „</w:t>
      </w:r>
      <w:r w:rsidR="00B93963" w:rsidRPr="00EB306E">
        <w:rPr>
          <w:rFonts w:ascii="Times New Roman" w:hAnsi="Times New Roman"/>
          <w:b/>
          <w:bCs/>
          <w:i/>
          <w:iCs/>
          <w:sz w:val="22"/>
          <w:szCs w:val="22"/>
        </w:rPr>
        <w:t>zákon o registru smluv</w:t>
      </w:r>
      <w:r w:rsidR="00B93963" w:rsidRPr="00EB306E">
        <w:rPr>
          <w:rFonts w:ascii="Times New Roman" w:hAnsi="Times New Roman"/>
          <w:sz w:val="22"/>
          <w:szCs w:val="22"/>
        </w:rPr>
        <w:t>“)</w:t>
      </w:r>
      <w:r w:rsidRPr="00EB306E">
        <w:rPr>
          <w:rFonts w:ascii="Times New Roman" w:hAnsi="Times New Roman"/>
          <w:sz w:val="22"/>
          <w:szCs w:val="22"/>
        </w:rPr>
        <w:t xml:space="preserve"> zveřejňovat smlouvy na Portálu veřejné správy v Registru smluv.</w:t>
      </w:r>
    </w:p>
    <w:p w14:paraId="3D629102" w14:textId="14A3DF1B" w:rsidR="001A4E11"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o svobodném přístupu k informacím, ani jinak. Obchodní tajemství zhotovitele je blíže vyspecifikováno v </w:t>
      </w:r>
      <w:r w:rsidR="00F2701C" w:rsidRPr="00EB306E">
        <w:rPr>
          <w:rFonts w:ascii="Times New Roman" w:hAnsi="Times New Roman"/>
          <w:sz w:val="22"/>
          <w:szCs w:val="22"/>
        </w:rPr>
        <w:t>P</w:t>
      </w:r>
      <w:r w:rsidRPr="00EB306E">
        <w:rPr>
          <w:rFonts w:ascii="Times New Roman" w:hAnsi="Times New Roman"/>
          <w:sz w:val="22"/>
          <w:szCs w:val="22"/>
        </w:rPr>
        <w:t xml:space="preserve">říloze č. </w:t>
      </w:r>
      <w:r w:rsidR="00275710" w:rsidRPr="00EB306E">
        <w:rPr>
          <w:rFonts w:ascii="Times New Roman" w:hAnsi="Times New Roman"/>
          <w:sz w:val="22"/>
          <w:szCs w:val="22"/>
        </w:rPr>
        <w:t>4 této</w:t>
      </w:r>
      <w:r w:rsidRPr="00EB306E">
        <w:rPr>
          <w:rFonts w:ascii="Times New Roman" w:hAnsi="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o svobodném přístupu k informacím, </w:t>
      </w:r>
      <w:r w:rsidR="00B93963" w:rsidRPr="00EB306E">
        <w:rPr>
          <w:rFonts w:ascii="Times New Roman" w:hAnsi="Times New Roman"/>
          <w:sz w:val="22"/>
          <w:szCs w:val="22"/>
        </w:rPr>
        <w:t>ZZVZ</w:t>
      </w:r>
      <w:r w:rsidRPr="00EB306E">
        <w:rPr>
          <w:rFonts w:ascii="Times New Roman" w:hAnsi="Times New Roman"/>
          <w:sz w:val="22"/>
          <w:szCs w:val="22"/>
        </w:rPr>
        <w:t xml:space="preserve"> a zákona o</w:t>
      </w:r>
      <w:r w:rsidR="00BD02F4" w:rsidRPr="00EB306E">
        <w:rPr>
          <w:rFonts w:ascii="Times New Roman" w:hAnsi="Times New Roman"/>
          <w:sz w:val="22"/>
          <w:szCs w:val="22"/>
        </w:rPr>
        <w:t> </w:t>
      </w:r>
      <w:r w:rsidRPr="00EB306E">
        <w:rPr>
          <w:rFonts w:ascii="Times New Roman" w:hAnsi="Times New Roman"/>
          <w:sz w:val="22"/>
          <w:szCs w:val="22"/>
        </w:rPr>
        <w:t>registru smluv.</w:t>
      </w:r>
    </w:p>
    <w:p w14:paraId="3A5C3FDB" w14:textId="7D3206D8" w:rsidR="00545B4D" w:rsidRPr="00EB306E" w:rsidRDefault="00545B4D"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w:t>
      </w:r>
      <w:r w:rsidRPr="00EB306E">
        <w:rPr>
          <w:rFonts w:ascii="Times New Roman" w:hAnsi="Times New Roman"/>
          <w:sz w:val="22"/>
          <w:szCs w:val="22"/>
        </w:rPr>
        <w:lastRenderedPageBreak/>
        <w:t xml:space="preserve">povinnou spolupůsobit se vztahují stejná práva a povinnosti, jako na kontrolovanou osobu. Zhotovitel se dále zavazuje zajistit splnění této povinnosti u svých případných subdodavatelů.  </w:t>
      </w:r>
    </w:p>
    <w:p w14:paraId="4A5E0C76" w14:textId="2DEED778" w:rsidR="00623FC5" w:rsidRPr="00EB306E" w:rsidRDefault="00623FC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Tato smlouva obsahuje úplné ujednání o předmětu smlouvy a všech náležitostech, které strany měly </w:t>
      </w:r>
      <w:r w:rsidRPr="00EB306E">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sidRPr="00EB306E">
        <w:rPr>
          <w:rFonts w:ascii="Times New Roman" w:hAnsi="Times New Roman"/>
          <w:sz w:val="22"/>
          <w:szCs w:val="22"/>
        </w:rPr>
        <w:t> </w:t>
      </w:r>
      <w:r w:rsidRPr="00EB306E">
        <w:rPr>
          <w:rFonts w:ascii="Times New Roman" w:hAnsi="Times New Roman"/>
          <w:sz w:val="22"/>
          <w:szCs w:val="22"/>
        </w:rPr>
        <w:t>rozporu s výslovnými ustanoveními této smlouvy a nezakládá žádný závazek žádné ze stran.</w:t>
      </w:r>
    </w:p>
    <w:p w14:paraId="0FA124A8" w14:textId="6DB2D504"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6CAD01D9"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dále konstatují, že výše ceny stanovené touto smlouvou je přiměřená a nemůže tedy za žádných okolností odůvodnit využití institutu tzv. „neúměrného zkrácení“ dle ust. § 1793 občanského zákoníku.</w:t>
      </w:r>
    </w:p>
    <w:p w14:paraId="743BFF76" w14:textId="69834272"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vylučují aplikaci § 557 občanského zákoníku (výklad použitého výrazu).</w:t>
      </w:r>
    </w:p>
    <w:p w14:paraId="0834FC67" w14:textId="3CFE6BF9" w:rsidR="00A52E1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Ukáže-li se některé z ustanovení této smlouvy zdánlivým (nicotným), posoudí se vliv této vady na ostatní ustanovení této smlouvy obdobně podle § 576 občanského zákoníku.</w:t>
      </w:r>
    </w:p>
    <w:p w14:paraId="4EE55DE8" w14:textId="77777777" w:rsidR="005325E4" w:rsidRPr="00EB306E" w:rsidRDefault="005325E4" w:rsidP="00296D17">
      <w:pPr>
        <w:pStyle w:val="odraky1"/>
        <w:keepNext/>
        <w:numPr>
          <w:ilvl w:val="1"/>
          <w:numId w:val="15"/>
        </w:numPr>
        <w:spacing w:before="90"/>
        <w:ind w:left="709" w:hanging="709"/>
        <w:rPr>
          <w:szCs w:val="22"/>
        </w:rPr>
      </w:pPr>
      <w:r w:rsidRPr="00EB306E">
        <w:rPr>
          <w:szCs w:val="22"/>
        </w:rPr>
        <w:t>Tato smlouva se vyhotovuje v jednom (1) vyhotovení v elektronické podobě, které bude poskytnuto oběma smluvním stranám.</w:t>
      </w:r>
    </w:p>
    <w:p w14:paraId="53F6201D" w14:textId="43E691E2" w:rsidR="00A30755" w:rsidRPr="00EB306E" w:rsidRDefault="00683FFF"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berou na vědomí, že k nabytí účinnosti této smlouvy je vyžadováno uveřejnění v registru smluv podle zákona </w:t>
      </w:r>
      <w:bookmarkStart w:id="6" w:name="_Hlk150276462"/>
      <w:r w:rsidRPr="00EB306E">
        <w:rPr>
          <w:rFonts w:ascii="Times New Roman" w:hAnsi="Times New Roman"/>
          <w:sz w:val="22"/>
          <w:szCs w:val="22"/>
        </w:rPr>
        <w:t>o registru smluv</w:t>
      </w:r>
      <w:bookmarkEnd w:id="6"/>
      <w:r w:rsidRPr="00EB306E">
        <w:rPr>
          <w:rFonts w:ascii="Times New Roman" w:hAnsi="Times New Roman"/>
          <w:sz w:val="22"/>
          <w:szCs w:val="22"/>
        </w:rPr>
        <w:t xml:space="preserve">. Zaslání smlouvy do registru smluv zajistí objednatel. O nabytí účinnosti smlouvy se objednatel zavazuje informovat druhou smluvní stranu bez zbytečného odkladu elektronicky na adresu </w:t>
      </w:r>
      <w:r w:rsidR="00A77364" w:rsidRPr="00124142">
        <w:rPr>
          <w:rFonts w:ascii="Times New Roman" w:hAnsi="Times New Roman"/>
          <w:sz w:val="22"/>
          <w:szCs w:val="22"/>
          <w:highlight w:val="yellow"/>
        </w:rPr>
        <w:t>…</w:t>
      </w:r>
      <w:r w:rsidR="00A77364" w:rsidRPr="00EB306E">
        <w:rPr>
          <w:rFonts w:ascii="Times New Roman" w:hAnsi="Times New Roman"/>
          <w:sz w:val="22"/>
          <w:szCs w:val="22"/>
        </w:rPr>
        <w:t xml:space="preserve"> </w:t>
      </w:r>
      <w:r w:rsidR="00A77364" w:rsidRPr="00124142">
        <w:rPr>
          <w:rFonts w:ascii="Times New Roman" w:hAnsi="Times New Roman"/>
          <w:sz w:val="22"/>
          <w:szCs w:val="22"/>
          <w:highlight w:val="cyan"/>
        </w:rPr>
        <w:t>[</w:t>
      </w:r>
      <w:r w:rsidR="00CC20ED" w:rsidRPr="00124142">
        <w:rPr>
          <w:rFonts w:ascii="Times New Roman" w:hAnsi="Times New Roman"/>
          <w:sz w:val="22"/>
          <w:szCs w:val="22"/>
          <w:highlight w:val="cyan"/>
        </w:rPr>
        <w:t xml:space="preserve">pozn.: </w:t>
      </w:r>
      <w:r w:rsidR="00A77364" w:rsidRPr="00124142">
        <w:rPr>
          <w:rFonts w:ascii="Times New Roman" w:hAnsi="Times New Roman"/>
          <w:sz w:val="22"/>
          <w:szCs w:val="22"/>
          <w:highlight w:val="cyan"/>
        </w:rPr>
        <w:t>doplní dodavatel</w:t>
      </w:r>
      <w:r w:rsidR="00CC20ED" w:rsidRPr="00124142">
        <w:rPr>
          <w:rFonts w:ascii="Times New Roman" w:hAnsi="Times New Roman"/>
          <w:sz w:val="22"/>
          <w:szCs w:val="22"/>
          <w:highlight w:val="cyan"/>
        </w:rPr>
        <w:t>, následně poznámku smaže</w:t>
      </w:r>
      <w:r w:rsidR="00A77364" w:rsidRPr="00124142">
        <w:rPr>
          <w:rFonts w:ascii="Times New Roman" w:hAnsi="Times New Roman"/>
          <w:sz w:val="22"/>
          <w:szCs w:val="22"/>
          <w:highlight w:val="cyan"/>
        </w:rPr>
        <w:t>]</w:t>
      </w:r>
      <w:r w:rsidR="009C4612" w:rsidRPr="00EB306E">
        <w:rPr>
          <w:rFonts w:ascii="Times New Roman" w:hAnsi="Times New Roman"/>
          <w:sz w:val="22"/>
          <w:szCs w:val="22"/>
        </w:rPr>
        <w:t xml:space="preserve"> </w:t>
      </w:r>
      <w:r w:rsidR="002872CC" w:rsidRPr="00EB306E">
        <w:rPr>
          <w:rFonts w:ascii="Times New Roman" w:hAnsi="Times New Roman"/>
          <w:sz w:val="22"/>
          <w:szCs w:val="22"/>
        </w:rPr>
        <w:t>nebo do její datové schránky</w:t>
      </w:r>
      <w:r w:rsidR="00F86370" w:rsidRPr="00EB306E">
        <w:rPr>
          <w:rFonts w:ascii="Times New Roman" w:hAnsi="Times New Roman"/>
          <w:sz w:val="22"/>
          <w:szCs w:val="22"/>
        </w:rPr>
        <w:t>.</w:t>
      </w:r>
      <w:r w:rsidRPr="00EB306E">
        <w:rPr>
          <w:rFonts w:ascii="Times New Roman" w:hAnsi="Times New Roman"/>
          <w:sz w:val="22"/>
          <w:szCs w:val="22"/>
        </w:rPr>
        <w:t xml:space="preserve"> Plnění předmětu smlouvy před účinností této smlouvy se považuje za plnění podle této smlouvy a práva a povinnosti z něj vzniklé se řídí touto smlouvou.</w:t>
      </w:r>
      <w:r w:rsidR="00A30755" w:rsidRPr="00EB306E">
        <w:rPr>
          <w:rFonts w:ascii="Times New Roman" w:hAnsi="Times New Roman"/>
          <w:sz w:val="22"/>
          <w:szCs w:val="22"/>
        </w:rPr>
        <w:t xml:space="preserve"> </w:t>
      </w:r>
    </w:p>
    <w:p w14:paraId="5B92C1A7" w14:textId="48FCA916" w:rsidR="00A30755"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1FEF84C4" w14:textId="77777777" w:rsidR="004D630A" w:rsidRPr="00EB306E" w:rsidRDefault="004D630A" w:rsidP="004D630A">
      <w:pPr>
        <w:pStyle w:val="Text"/>
        <w:tabs>
          <w:tab w:val="clear" w:pos="227"/>
          <w:tab w:val="left" w:pos="709"/>
        </w:tabs>
        <w:spacing w:before="90" w:line="240" w:lineRule="auto"/>
        <w:ind w:left="709"/>
        <w:rPr>
          <w:rFonts w:ascii="Times New Roman" w:hAnsi="Times New Roman"/>
          <w:sz w:val="22"/>
          <w:szCs w:val="22"/>
        </w:rPr>
      </w:pPr>
    </w:p>
    <w:p w14:paraId="35E8C289" w14:textId="7FD08976" w:rsidR="004707AE" w:rsidRPr="00EB306E" w:rsidRDefault="004707AE" w:rsidP="004707AE">
      <w:pPr>
        <w:pStyle w:val="Text"/>
        <w:tabs>
          <w:tab w:val="clear" w:pos="227"/>
        </w:tabs>
        <w:spacing w:line="240" w:lineRule="auto"/>
        <w:ind w:left="567" w:right="21" w:hanging="567"/>
        <w:rPr>
          <w:rFonts w:ascii="Times New Roman" w:hAnsi="Times New Roman"/>
          <w:sz w:val="22"/>
          <w:szCs w:val="22"/>
        </w:rPr>
      </w:pPr>
      <w:r w:rsidRPr="00EB306E">
        <w:rPr>
          <w:rFonts w:ascii="Times New Roman" w:hAnsi="Times New Roman"/>
          <w:sz w:val="22"/>
          <w:szCs w:val="22"/>
        </w:rPr>
        <w:t>Příloh</w:t>
      </w:r>
      <w:r w:rsidR="00BB6389" w:rsidRPr="00EB306E">
        <w:rPr>
          <w:rFonts w:ascii="Times New Roman" w:hAnsi="Times New Roman"/>
          <w:sz w:val="22"/>
          <w:szCs w:val="22"/>
        </w:rPr>
        <w:t>ami</w:t>
      </w:r>
      <w:r w:rsidRPr="00EB306E">
        <w:rPr>
          <w:rFonts w:ascii="Times New Roman" w:hAnsi="Times New Roman"/>
          <w:sz w:val="22"/>
          <w:szCs w:val="22"/>
        </w:rPr>
        <w:t xml:space="preserve"> této smlouvy </w:t>
      </w:r>
      <w:r w:rsidR="00BB6389" w:rsidRPr="00EB306E">
        <w:rPr>
          <w:rFonts w:ascii="Times New Roman" w:hAnsi="Times New Roman"/>
          <w:sz w:val="22"/>
          <w:szCs w:val="22"/>
        </w:rPr>
        <w:t>a její nedílnou součástí jsou</w:t>
      </w:r>
      <w:r w:rsidRPr="00EB306E">
        <w:rPr>
          <w:rFonts w:ascii="Times New Roman" w:hAnsi="Times New Roman"/>
          <w:sz w:val="22"/>
          <w:szCs w:val="22"/>
        </w:rPr>
        <w:t>:</w:t>
      </w:r>
    </w:p>
    <w:p w14:paraId="510F9F17" w14:textId="45388613" w:rsidR="004707AE" w:rsidRPr="00EB306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3145CB" w:rsidRPr="00EB306E">
        <w:rPr>
          <w:rFonts w:ascii="Times New Roman" w:hAnsi="Times New Roman"/>
          <w:sz w:val="22"/>
          <w:szCs w:val="22"/>
        </w:rPr>
        <w:t>1</w:t>
      </w:r>
      <w:r w:rsidRPr="00EB306E">
        <w:rPr>
          <w:rFonts w:ascii="Times New Roman" w:hAnsi="Times New Roman"/>
          <w:sz w:val="22"/>
          <w:szCs w:val="22"/>
        </w:rPr>
        <w:t>:</w:t>
      </w:r>
      <w:r w:rsidRPr="00EB306E">
        <w:rPr>
          <w:rFonts w:ascii="Times New Roman" w:hAnsi="Times New Roman"/>
          <w:sz w:val="22"/>
          <w:szCs w:val="22"/>
        </w:rPr>
        <w:tab/>
      </w:r>
      <w:r w:rsidR="00E472A6" w:rsidRPr="00EB306E">
        <w:rPr>
          <w:rFonts w:ascii="Times New Roman" w:hAnsi="Times New Roman"/>
          <w:sz w:val="22"/>
          <w:szCs w:val="22"/>
        </w:rPr>
        <w:t>Soupis stavebních prací, dodávek a služeb s výkazem výměr</w:t>
      </w:r>
      <w:r w:rsidR="009024BA" w:rsidRPr="00EB306E">
        <w:rPr>
          <w:rFonts w:ascii="Times New Roman" w:hAnsi="Times New Roman"/>
          <w:sz w:val="22"/>
          <w:szCs w:val="22"/>
        </w:rPr>
        <w:t xml:space="preserve"> (Položkový rozpočet)</w:t>
      </w:r>
    </w:p>
    <w:p w14:paraId="107F8758" w14:textId="65065165" w:rsidR="003145CB" w:rsidRPr="00EB306E"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Příloha č. 2:</w:t>
      </w:r>
      <w:r w:rsidRPr="00EB306E">
        <w:rPr>
          <w:rFonts w:ascii="Times New Roman" w:hAnsi="Times New Roman"/>
          <w:sz w:val="22"/>
          <w:szCs w:val="22"/>
        </w:rPr>
        <w:tab/>
        <w:t>Harmonogram výstavby</w:t>
      </w:r>
    </w:p>
    <w:p w14:paraId="5F570381" w14:textId="1EB9C410" w:rsidR="004707AE" w:rsidRPr="00EB306E"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3</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Základní požadavky k zajištění BOZP</w:t>
      </w:r>
    </w:p>
    <w:p w14:paraId="282E5703" w14:textId="2C003338" w:rsidR="004707AE" w:rsidRPr="00EB306E"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4</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Vymezení obchodního tajemství</w:t>
      </w:r>
    </w:p>
    <w:p w14:paraId="14CCDE31" w14:textId="37B4BE95" w:rsidR="005E6D12" w:rsidRPr="00EB306E"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5</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 xml:space="preserve">Seznam </w:t>
      </w:r>
      <w:r w:rsidR="00BB6389" w:rsidRPr="00EB306E">
        <w:rPr>
          <w:rFonts w:ascii="Times New Roman" w:hAnsi="Times New Roman"/>
          <w:sz w:val="22"/>
          <w:szCs w:val="22"/>
        </w:rPr>
        <w:t>techniků (vedoucích pracovníků)</w:t>
      </w:r>
    </w:p>
    <w:p w14:paraId="6593DE48"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6: </w:t>
      </w:r>
      <w:r w:rsidRPr="00EB306E">
        <w:rPr>
          <w:rFonts w:ascii="Times New Roman" w:hAnsi="Times New Roman"/>
          <w:sz w:val="22"/>
          <w:szCs w:val="22"/>
        </w:rPr>
        <w:tab/>
        <w:t>Seznam poddodavatelů</w:t>
      </w:r>
    </w:p>
    <w:p w14:paraId="74C35322"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7: </w:t>
      </w:r>
      <w:r w:rsidRPr="00EB306E">
        <w:rPr>
          <w:rFonts w:ascii="Times New Roman" w:hAnsi="Times New Roman"/>
          <w:sz w:val="22"/>
          <w:szCs w:val="22"/>
        </w:rPr>
        <w:tab/>
        <w:t>Pravidla sociální odpovědnosti</w:t>
      </w:r>
    </w:p>
    <w:p w14:paraId="1274B7F3" w14:textId="77777777" w:rsidR="005E6D12" w:rsidRPr="00EB306E"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EB306E" w14:paraId="67377A93" w14:textId="77777777" w:rsidTr="00910B5F">
        <w:tc>
          <w:tcPr>
            <w:tcW w:w="4826" w:type="dxa"/>
          </w:tcPr>
          <w:p w14:paraId="77C8F8E3" w14:textId="5D85D986"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V Ostravě dne </w:t>
            </w:r>
            <w:r w:rsidR="00A77364" w:rsidRPr="00EB306E">
              <w:rPr>
                <w:rFonts w:ascii="Times New Roman" w:hAnsi="Times New Roman"/>
                <w:sz w:val="22"/>
                <w:szCs w:val="22"/>
              </w:rPr>
              <w:t>_____________</w:t>
            </w:r>
          </w:p>
        </w:tc>
        <w:tc>
          <w:tcPr>
            <w:tcW w:w="4693" w:type="dxa"/>
          </w:tcPr>
          <w:p w14:paraId="74010C08" w14:textId="7F1C5DF8" w:rsidR="00F86370" w:rsidRPr="00EB306E" w:rsidRDefault="00F86370" w:rsidP="00F86370">
            <w:pPr>
              <w:pStyle w:val="Text"/>
              <w:tabs>
                <w:tab w:val="clear" w:pos="227"/>
                <w:tab w:val="left" w:pos="5103"/>
              </w:tabs>
              <w:spacing w:line="240" w:lineRule="auto"/>
              <w:ind w:right="21"/>
              <w:rPr>
                <w:rFonts w:ascii="Times New Roman" w:hAnsi="Times New Roman"/>
                <w:sz w:val="22"/>
                <w:szCs w:val="22"/>
              </w:rPr>
            </w:pPr>
            <w:r w:rsidRPr="00EB306E">
              <w:rPr>
                <w:rFonts w:ascii="Times New Roman" w:hAnsi="Times New Roman"/>
                <w:sz w:val="22"/>
                <w:szCs w:val="22"/>
              </w:rPr>
              <w:t xml:space="preserve">V </w:t>
            </w:r>
            <w:r w:rsidR="00A77364" w:rsidRPr="00EB306E">
              <w:rPr>
                <w:rFonts w:ascii="Times New Roman" w:hAnsi="Times New Roman"/>
                <w:sz w:val="22"/>
                <w:szCs w:val="22"/>
              </w:rPr>
              <w:t xml:space="preserve">____________ </w:t>
            </w:r>
            <w:r w:rsidRPr="00EB306E">
              <w:rPr>
                <w:rFonts w:ascii="Times New Roman" w:hAnsi="Times New Roman"/>
                <w:sz w:val="22"/>
                <w:szCs w:val="22"/>
              </w:rPr>
              <w:t>dn</w:t>
            </w:r>
            <w:r w:rsidR="00A77364" w:rsidRPr="00EB306E">
              <w:rPr>
                <w:rFonts w:ascii="Times New Roman" w:hAnsi="Times New Roman"/>
                <w:sz w:val="22"/>
                <w:szCs w:val="22"/>
              </w:rPr>
              <w:t>e __________</w:t>
            </w:r>
          </w:p>
        </w:tc>
      </w:tr>
      <w:tr w:rsidR="00F86370" w:rsidRPr="00EB306E" w14:paraId="6A34B480" w14:textId="77777777" w:rsidTr="00910B5F">
        <w:tc>
          <w:tcPr>
            <w:tcW w:w="4826" w:type="dxa"/>
          </w:tcPr>
          <w:p w14:paraId="56665A5A" w14:textId="77777777" w:rsidR="00F86370" w:rsidRPr="00EB306E" w:rsidRDefault="00F86370" w:rsidP="004707AE">
            <w:pPr>
              <w:pStyle w:val="Text"/>
              <w:spacing w:line="240" w:lineRule="auto"/>
              <w:ind w:right="21"/>
              <w:rPr>
                <w:rFonts w:ascii="Times New Roman" w:hAnsi="Times New Roman"/>
                <w:sz w:val="22"/>
                <w:szCs w:val="22"/>
              </w:rPr>
            </w:pPr>
          </w:p>
          <w:p w14:paraId="3BEA35A8" w14:textId="77777777" w:rsidR="00F86370" w:rsidRPr="00EB306E" w:rsidRDefault="00F86370" w:rsidP="004707AE">
            <w:pPr>
              <w:pStyle w:val="Text"/>
              <w:spacing w:line="240" w:lineRule="auto"/>
              <w:ind w:right="21"/>
              <w:rPr>
                <w:rFonts w:ascii="Times New Roman" w:hAnsi="Times New Roman"/>
                <w:sz w:val="22"/>
                <w:szCs w:val="22"/>
              </w:rPr>
            </w:pPr>
          </w:p>
          <w:p w14:paraId="23193D15" w14:textId="77777777"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A491A4F"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Ing. Daniel Morys, MBA</w:t>
            </w:r>
          </w:p>
          <w:p w14:paraId="01830DB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předseda představenstva </w:t>
            </w:r>
          </w:p>
        </w:tc>
        <w:tc>
          <w:tcPr>
            <w:tcW w:w="4693" w:type="dxa"/>
          </w:tcPr>
          <w:p w14:paraId="1BB1BDC3" w14:textId="77777777" w:rsidR="00F86370" w:rsidRPr="00EB306E" w:rsidRDefault="00F86370" w:rsidP="00F86370">
            <w:pPr>
              <w:pStyle w:val="Text"/>
              <w:spacing w:line="240" w:lineRule="auto"/>
              <w:ind w:right="21"/>
              <w:rPr>
                <w:rFonts w:ascii="Times New Roman" w:hAnsi="Times New Roman"/>
                <w:sz w:val="22"/>
                <w:szCs w:val="22"/>
              </w:rPr>
            </w:pPr>
          </w:p>
          <w:p w14:paraId="0CC98FA0" w14:textId="77777777" w:rsidR="00F86370" w:rsidRPr="00EB306E" w:rsidRDefault="00F86370" w:rsidP="00F86370">
            <w:pPr>
              <w:pStyle w:val="Text"/>
              <w:spacing w:line="240" w:lineRule="auto"/>
              <w:ind w:right="21"/>
              <w:rPr>
                <w:rFonts w:ascii="Times New Roman" w:hAnsi="Times New Roman"/>
                <w:sz w:val="22"/>
                <w:szCs w:val="22"/>
              </w:rPr>
            </w:pPr>
          </w:p>
          <w:p w14:paraId="15181CFE"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46C7632E" w14:textId="0ED50A16" w:rsidR="00F86370" w:rsidRPr="00EB306E" w:rsidRDefault="00A77364" w:rsidP="00BA666B">
            <w:pPr>
              <w:pStyle w:val="Text"/>
              <w:spacing w:line="240" w:lineRule="auto"/>
              <w:ind w:right="21"/>
              <w:rPr>
                <w:rFonts w:ascii="Times New Roman" w:hAnsi="Times New Roman"/>
                <w:sz w:val="22"/>
                <w:szCs w:val="22"/>
              </w:rPr>
            </w:pPr>
            <w:r w:rsidRPr="00EB306E">
              <w:rPr>
                <w:rFonts w:ascii="Times New Roman" w:hAnsi="Times New Roman"/>
                <w:sz w:val="22"/>
                <w:szCs w:val="22"/>
                <w:highlight w:val="yellow"/>
              </w:rPr>
              <w:t>…</w:t>
            </w:r>
            <w:r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 xml:space="preserve">pozn.: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p>
        </w:tc>
      </w:tr>
      <w:tr w:rsidR="00F86370" w:rsidRPr="00EB306E" w14:paraId="762F45AA" w14:textId="77777777" w:rsidTr="00910B5F">
        <w:tc>
          <w:tcPr>
            <w:tcW w:w="4826" w:type="dxa"/>
          </w:tcPr>
          <w:p w14:paraId="02FD75B6" w14:textId="77777777" w:rsidR="00F86370" w:rsidRPr="00EB306E" w:rsidRDefault="00F86370" w:rsidP="00F86370">
            <w:pPr>
              <w:pStyle w:val="Text"/>
              <w:spacing w:line="240" w:lineRule="auto"/>
              <w:ind w:right="21"/>
              <w:rPr>
                <w:rFonts w:ascii="Times New Roman" w:hAnsi="Times New Roman"/>
                <w:sz w:val="22"/>
                <w:szCs w:val="22"/>
              </w:rPr>
            </w:pPr>
          </w:p>
          <w:p w14:paraId="5DBC91A6" w14:textId="77777777" w:rsidR="00F86370" w:rsidRPr="00EB306E" w:rsidRDefault="00F86370" w:rsidP="00F86370">
            <w:pPr>
              <w:pStyle w:val="Text"/>
              <w:spacing w:line="240" w:lineRule="auto"/>
              <w:ind w:right="21"/>
              <w:rPr>
                <w:rFonts w:ascii="Times New Roman" w:hAnsi="Times New Roman"/>
                <w:sz w:val="22"/>
                <w:szCs w:val="22"/>
              </w:rPr>
            </w:pPr>
          </w:p>
          <w:p w14:paraId="262C642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00ACD4A" w14:textId="77777777" w:rsidR="00F86370" w:rsidRPr="00EB306E"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EB306E">
              <w:rPr>
                <w:rFonts w:ascii="Times New Roman" w:hAnsi="Times New Roman"/>
                <w:color w:val="auto"/>
                <w:sz w:val="22"/>
                <w:szCs w:val="22"/>
              </w:rPr>
              <w:t>Ing. Martin Chovanec</w:t>
            </w:r>
          </w:p>
          <w:p w14:paraId="09724E4D" w14:textId="77777777" w:rsidR="00F86370" w:rsidRPr="00EB306E" w:rsidRDefault="00F86370" w:rsidP="00910B5F">
            <w:pPr>
              <w:pStyle w:val="Text"/>
              <w:spacing w:line="240" w:lineRule="auto"/>
              <w:ind w:right="23"/>
              <w:rPr>
                <w:rFonts w:ascii="Times New Roman" w:hAnsi="Times New Roman"/>
                <w:sz w:val="22"/>
                <w:szCs w:val="22"/>
              </w:rPr>
            </w:pPr>
            <w:r w:rsidRPr="00EB306E">
              <w:rPr>
                <w:rFonts w:ascii="Times New Roman" w:hAnsi="Times New Roman"/>
                <w:sz w:val="22"/>
                <w:szCs w:val="22"/>
              </w:rPr>
              <w:t>člen představenstva</w:t>
            </w:r>
          </w:p>
        </w:tc>
        <w:tc>
          <w:tcPr>
            <w:tcW w:w="4693" w:type="dxa"/>
          </w:tcPr>
          <w:p w14:paraId="01329F37" w14:textId="77777777" w:rsidR="00A37A4A" w:rsidRPr="00EB306E" w:rsidRDefault="00A37A4A" w:rsidP="00A37A4A">
            <w:pPr>
              <w:pStyle w:val="Text"/>
              <w:spacing w:line="240" w:lineRule="auto"/>
              <w:ind w:right="21"/>
              <w:rPr>
                <w:rFonts w:ascii="Times New Roman" w:hAnsi="Times New Roman"/>
                <w:sz w:val="22"/>
                <w:szCs w:val="22"/>
              </w:rPr>
            </w:pPr>
          </w:p>
          <w:p w14:paraId="0E12C026" w14:textId="77777777" w:rsidR="00A37A4A" w:rsidRPr="00EB306E" w:rsidRDefault="00A37A4A" w:rsidP="00A37A4A">
            <w:pPr>
              <w:pStyle w:val="Text"/>
              <w:spacing w:line="240" w:lineRule="auto"/>
              <w:ind w:right="21"/>
              <w:rPr>
                <w:rFonts w:ascii="Times New Roman" w:hAnsi="Times New Roman"/>
                <w:sz w:val="22"/>
                <w:szCs w:val="22"/>
              </w:rPr>
            </w:pPr>
          </w:p>
          <w:p w14:paraId="00622A02" w14:textId="77777777" w:rsidR="00A37A4A" w:rsidRPr="00EB306E" w:rsidRDefault="00A37A4A" w:rsidP="00A37A4A">
            <w:pPr>
              <w:pStyle w:val="Text"/>
              <w:spacing w:line="240" w:lineRule="auto"/>
              <w:ind w:right="21"/>
              <w:rPr>
                <w:rFonts w:ascii="Times New Roman" w:hAnsi="Times New Roman"/>
                <w:sz w:val="22"/>
                <w:szCs w:val="22"/>
              </w:rPr>
            </w:pPr>
          </w:p>
          <w:p w14:paraId="50F2302E" w14:textId="77777777" w:rsidR="00F86370" w:rsidRPr="00EB306E" w:rsidRDefault="00F86370" w:rsidP="00A37A4A">
            <w:pPr>
              <w:pStyle w:val="Text"/>
              <w:spacing w:line="240" w:lineRule="auto"/>
              <w:ind w:right="21"/>
              <w:rPr>
                <w:rFonts w:ascii="Times New Roman" w:hAnsi="Times New Roman"/>
                <w:sz w:val="22"/>
                <w:szCs w:val="22"/>
              </w:rPr>
            </w:pPr>
          </w:p>
        </w:tc>
      </w:tr>
    </w:tbl>
    <w:p w14:paraId="0E907F59" w14:textId="77777777" w:rsidR="00F86370" w:rsidRPr="00EB306E" w:rsidRDefault="00F86370" w:rsidP="00910B5F">
      <w:pPr>
        <w:pStyle w:val="Text"/>
        <w:spacing w:line="240" w:lineRule="auto"/>
        <w:ind w:right="21"/>
        <w:rPr>
          <w:rFonts w:ascii="Times New Roman" w:hAnsi="Times New Roman"/>
          <w:sz w:val="22"/>
          <w:szCs w:val="22"/>
        </w:rPr>
      </w:pPr>
    </w:p>
    <w:sectPr w:rsidR="00F86370" w:rsidRPr="00EB306E" w:rsidSect="006D0CD7">
      <w:headerReference w:type="even" r:id="rId16"/>
      <w:headerReference w:type="default" r:id="rId17"/>
      <w:footerReference w:type="even" r:id="rId18"/>
      <w:footerReference w:type="default" r:id="rId19"/>
      <w:headerReference w:type="first" r:id="rId20"/>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543A953" w16cex:dateUtc="2024-02-26T15: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7EACB3" w16cid:durableId="28EE86B8"/>
  <w16cid:commentId w16cid:paraId="14CBE6E4" w16cid:durableId="4225C8C3"/>
  <w16cid:commentId w16cid:paraId="487B3401" w16cid:durableId="41DC686A"/>
  <w16cid:commentId w16cid:paraId="1D3017A8" w16cid:durableId="34345B74"/>
  <w16cid:commentId w16cid:paraId="320468A7" w16cid:durableId="2C3EB5B1"/>
  <w16cid:commentId w16cid:paraId="7E10184A" w16cid:durableId="2B5B59D6"/>
  <w16cid:commentId w16cid:paraId="5D1D90BF" w16cid:durableId="156680B1"/>
  <w16cid:commentId w16cid:paraId="78EDF1F3" w16cid:durableId="4FBF8705"/>
  <w16cid:commentId w16cid:paraId="4A7C483B" w16cid:durableId="5543A953"/>
  <w16cid:commentId w16cid:paraId="3DF08FBF" w16cid:durableId="1FA145ED"/>
  <w16cid:commentId w16cid:paraId="744BC6D3" w16cid:durableId="54FFF7B9"/>
  <w16cid:commentId w16cid:paraId="740542B6" w16cid:durableId="3857656E"/>
  <w16cid:commentId w16cid:paraId="1D0D53C1" w16cid:durableId="3E4B8587"/>
  <w16cid:commentId w16cid:paraId="794868BB" w16cid:durableId="4C41C422"/>
  <w16cid:commentId w16cid:paraId="7A7404B8" w16cid:durableId="69A5F052"/>
  <w16cid:commentId w16cid:paraId="39E6C759" w16cid:durableId="09FA837D"/>
  <w16cid:commentId w16cid:paraId="63D0BFA3" w16cid:durableId="58FD2278"/>
  <w16cid:commentId w16cid:paraId="15A60A24" w16cid:durableId="2CAE8742"/>
  <w16cid:commentId w16cid:paraId="73AA4A85" w16cid:durableId="024F99E1"/>
  <w16cid:commentId w16cid:paraId="227BC050" w16cid:durableId="30DCAD62"/>
  <w16cid:commentId w16cid:paraId="57A1D3A0" w16cid:durableId="2BE2F2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FF10C" w14:textId="77777777" w:rsidR="000E06A4" w:rsidRDefault="000E06A4">
      <w:r>
        <w:separator/>
      </w:r>
    </w:p>
  </w:endnote>
  <w:endnote w:type="continuationSeparator" w:id="0">
    <w:p w14:paraId="5E5A5C8D" w14:textId="77777777" w:rsidR="000E06A4" w:rsidRDefault="000E06A4">
      <w:r>
        <w:continuationSeparator/>
      </w:r>
    </w:p>
  </w:endnote>
  <w:endnote w:type="continuationNotice" w:id="1">
    <w:p w14:paraId="731FA49B" w14:textId="77777777" w:rsidR="000E06A4" w:rsidRDefault="000E06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7777777" w:rsidR="00F57660" w:rsidRDefault="00F5766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F57660" w:rsidRDefault="00F576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4BD633BD" w:rsidR="00F57660" w:rsidRPr="00AB15CA" w:rsidRDefault="00F57660"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EA08A3">
      <w:rPr>
        <w:rFonts w:ascii="Times New Roman" w:hAnsi="Times New Roman"/>
        <w:i/>
        <w:noProof/>
        <w:sz w:val="20"/>
      </w:rPr>
      <w:t>2</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EA08A3">
      <w:rPr>
        <w:rFonts w:ascii="Times New Roman" w:hAnsi="Times New Roman"/>
        <w:i/>
        <w:noProof/>
        <w:sz w:val="20"/>
      </w:rPr>
      <w:t>20</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E51A2" w14:textId="77777777" w:rsidR="000E06A4" w:rsidRDefault="000E06A4">
      <w:r>
        <w:separator/>
      </w:r>
    </w:p>
  </w:footnote>
  <w:footnote w:type="continuationSeparator" w:id="0">
    <w:p w14:paraId="2303772B" w14:textId="77777777" w:rsidR="000E06A4" w:rsidRDefault="000E06A4">
      <w:r>
        <w:continuationSeparator/>
      </w:r>
    </w:p>
  </w:footnote>
  <w:footnote w:type="continuationNotice" w:id="1">
    <w:p w14:paraId="1DEB52B2" w14:textId="77777777" w:rsidR="000E06A4" w:rsidRDefault="000E06A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F57660" w:rsidRDefault="00F57660">
    <w:pPr>
      <w:pStyle w:val="Zhlav"/>
      <w:tabs>
        <w:tab w:val="clear" w:pos="4536"/>
        <w:tab w:val="clear" w:pos="9072"/>
      </w:tabs>
      <w:jc w:val="both"/>
      <w:rPr>
        <w:sz w:val="22"/>
        <w:szCs w:val="22"/>
      </w:rPr>
    </w:pPr>
    <w:r>
      <w:rPr>
        <w:sz w:val="22"/>
        <w:szCs w:val="22"/>
      </w:rPr>
      <w:t>Příloha č. 1 – Návrh smlouvy</w:t>
    </w:r>
  </w:p>
  <w:p w14:paraId="677AC40F" w14:textId="77777777" w:rsidR="00F57660" w:rsidRDefault="00F57660">
    <w:pPr>
      <w:pStyle w:val="Zhlav"/>
      <w:tabs>
        <w:tab w:val="clear" w:pos="4536"/>
        <w:tab w:val="clear" w:pos="9072"/>
      </w:tabs>
      <w:jc w:val="both"/>
      <w:rPr>
        <w:sz w:val="22"/>
        <w:szCs w:val="22"/>
      </w:rPr>
    </w:pPr>
  </w:p>
  <w:p w14:paraId="6BC05D2C" w14:textId="77777777" w:rsidR="00F57660" w:rsidRDefault="00F57660">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F57660" w:rsidRDefault="00F5766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F57660" w:rsidRPr="00AB15CA" w:rsidRDefault="00F57660"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1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F57660" w:rsidRDefault="00F57660">
    <w:pPr>
      <w:pStyle w:val="Zhlav"/>
      <w:tabs>
        <w:tab w:val="clear" w:pos="4536"/>
        <w:tab w:val="clear" w:pos="9072"/>
      </w:tabs>
      <w:jc w:val="both"/>
      <w:rPr>
        <w:sz w:val="22"/>
        <w:szCs w:val="22"/>
      </w:rPr>
    </w:pPr>
  </w:p>
  <w:p w14:paraId="24B9E316" w14:textId="77777777" w:rsidR="00F57660" w:rsidRDefault="00F57660">
    <w:pPr>
      <w:pStyle w:val="Zhlav"/>
      <w:tabs>
        <w:tab w:val="clear" w:pos="4536"/>
        <w:tab w:val="clear" w:pos="9072"/>
      </w:tabs>
      <w:jc w:val="center"/>
    </w:pPr>
  </w:p>
  <w:p w14:paraId="0A4983F5" w14:textId="77777777" w:rsidR="00F57660" w:rsidRDefault="00F57660">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F57660" w:rsidRDefault="00F57660">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3"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A8A8CDBE"/>
    <w:lvl w:ilvl="0" w:tplc="9FCAAA80">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9A33FF"/>
    <w:multiLevelType w:val="multilevel"/>
    <w:tmpl w:val="16809F2A"/>
    <w:lvl w:ilvl="0">
      <w:start w:val="5"/>
      <w:numFmt w:val="decimal"/>
      <w:lvlText w:val="%1."/>
      <w:lvlJc w:val="left"/>
      <w:pPr>
        <w:ind w:left="360" w:hanging="360"/>
      </w:pPr>
      <w:rPr>
        <w:rFonts w:ascii="Calibri" w:hAnsi="Calibri" w:cs="Calibri" w:hint="default"/>
        <w:sz w:val="24"/>
        <w:szCs w:val="24"/>
      </w:rPr>
    </w:lvl>
    <w:lvl w:ilvl="1">
      <w:start w:val="1"/>
      <w:numFmt w:val="decimal"/>
      <w:lvlText w:val="%1.%2."/>
      <w:lvlJc w:val="left"/>
      <w:pPr>
        <w:ind w:left="717" w:hanging="360"/>
      </w:pPr>
      <w:rPr>
        <w:rFonts w:ascii="Calibri" w:hAnsi="Calibri" w:cs="Calibri" w:hint="default"/>
        <w:b/>
        <w:bCs/>
        <w:sz w:val="22"/>
      </w:rPr>
    </w:lvl>
    <w:lvl w:ilvl="2">
      <w:start w:val="1"/>
      <w:numFmt w:val="decimal"/>
      <w:lvlText w:val="%1.%2.%3."/>
      <w:lvlJc w:val="left"/>
      <w:pPr>
        <w:ind w:left="1434" w:hanging="720"/>
      </w:pPr>
      <w:rPr>
        <w:rFonts w:ascii="Calibri" w:hAnsi="Calibri" w:cs="Calibri" w:hint="default"/>
        <w:sz w:val="22"/>
      </w:rPr>
    </w:lvl>
    <w:lvl w:ilvl="3">
      <w:start w:val="1"/>
      <w:numFmt w:val="decimal"/>
      <w:lvlText w:val="%1.%2.%3.%4."/>
      <w:lvlJc w:val="left"/>
      <w:pPr>
        <w:ind w:left="1791" w:hanging="720"/>
      </w:pPr>
      <w:rPr>
        <w:rFonts w:ascii="Arial" w:hAnsi="Arial" w:cs="Arial" w:hint="default"/>
        <w:sz w:val="22"/>
      </w:rPr>
    </w:lvl>
    <w:lvl w:ilvl="4">
      <w:start w:val="1"/>
      <w:numFmt w:val="decimal"/>
      <w:lvlText w:val="%1.%2.%3.%4.%5."/>
      <w:lvlJc w:val="left"/>
      <w:pPr>
        <w:ind w:left="2508" w:hanging="1080"/>
      </w:pPr>
      <w:rPr>
        <w:rFonts w:ascii="Arial" w:hAnsi="Arial" w:cs="Arial" w:hint="default"/>
        <w:sz w:val="22"/>
      </w:rPr>
    </w:lvl>
    <w:lvl w:ilvl="5">
      <w:start w:val="1"/>
      <w:numFmt w:val="decimal"/>
      <w:lvlText w:val="%1.%2.%3.%4.%5.%6."/>
      <w:lvlJc w:val="left"/>
      <w:pPr>
        <w:ind w:left="2865" w:hanging="1080"/>
      </w:pPr>
      <w:rPr>
        <w:rFonts w:ascii="Arial" w:hAnsi="Arial" w:cs="Arial" w:hint="default"/>
        <w:sz w:val="22"/>
      </w:rPr>
    </w:lvl>
    <w:lvl w:ilvl="6">
      <w:start w:val="1"/>
      <w:numFmt w:val="decimal"/>
      <w:lvlText w:val="%1.%2.%3.%4.%5.%6.%7."/>
      <w:lvlJc w:val="left"/>
      <w:pPr>
        <w:ind w:left="3582" w:hanging="1440"/>
      </w:pPr>
      <w:rPr>
        <w:rFonts w:ascii="Arial" w:hAnsi="Arial" w:cs="Arial" w:hint="default"/>
        <w:sz w:val="22"/>
      </w:rPr>
    </w:lvl>
    <w:lvl w:ilvl="7">
      <w:start w:val="1"/>
      <w:numFmt w:val="decimal"/>
      <w:lvlText w:val="%1.%2.%3.%4.%5.%6.%7.%8."/>
      <w:lvlJc w:val="left"/>
      <w:pPr>
        <w:ind w:left="3939" w:hanging="1440"/>
      </w:pPr>
      <w:rPr>
        <w:rFonts w:ascii="Arial" w:hAnsi="Arial" w:cs="Arial" w:hint="default"/>
        <w:sz w:val="22"/>
      </w:rPr>
    </w:lvl>
    <w:lvl w:ilvl="8">
      <w:start w:val="1"/>
      <w:numFmt w:val="decimal"/>
      <w:lvlText w:val="%1.%2.%3.%4.%5.%6.%7.%8.%9."/>
      <w:lvlJc w:val="left"/>
      <w:pPr>
        <w:ind w:left="4656" w:hanging="1800"/>
      </w:pPr>
      <w:rPr>
        <w:rFonts w:ascii="Arial" w:hAnsi="Arial" w:cs="Arial" w:hint="default"/>
        <w:sz w:val="22"/>
      </w:rPr>
    </w:lvl>
  </w:abstractNum>
  <w:abstractNum w:abstractNumId="6"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191B5D6C"/>
    <w:multiLevelType w:val="hybridMultilevel"/>
    <w:tmpl w:val="7A4A105A"/>
    <w:lvl w:ilvl="0" w:tplc="6F30F01E">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E9E1791"/>
    <w:multiLevelType w:val="hybridMultilevel"/>
    <w:tmpl w:val="F83E2A16"/>
    <w:lvl w:ilvl="0" w:tplc="4F9ECEEE">
      <w:start w:val="2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FE523E6"/>
    <w:multiLevelType w:val="hybridMultilevel"/>
    <w:tmpl w:val="F6E09E4A"/>
    <w:lvl w:ilvl="0" w:tplc="4F92008A">
      <w:start w:val="1"/>
      <w:numFmt w:val="lowerRoman"/>
      <w:lvlText w:val="(%1)"/>
      <w:lvlJc w:val="left"/>
      <w:pPr>
        <w:ind w:left="1145" w:hanging="72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1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AE32EB"/>
    <w:multiLevelType w:val="hybridMultilevel"/>
    <w:tmpl w:val="8B223418"/>
    <w:lvl w:ilvl="0" w:tplc="CB94A61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3"/>
  </w:num>
  <w:num w:numId="2">
    <w:abstractNumId w:val="1"/>
  </w:num>
  <w:num w:numId="3">
    <w:abstractNumId w:val="16"/>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7"/>
  </w:num>
  <w:num w:numId="8">
    <w:abstractNumId w:val="29"/>
  </w:num>
  <w:num w:numId="9">
    <w:abstractNumId w:val="3"/>
  </w:num>
  <w:num w:numId="10">
    <w:abstractNumId w:val="20"/>
  </w:num>
  <w:num w:numId="11">
    <w:abstractNumId w:val="27"/>
  </w:num>
  <w:num w:numId="12">
    <w:abstractNumId w:val="0"/>
  </w:num>
  <w:num w:numId="13">
    <w:abstractNumId w:val="4"/>
  </w:num>
  <w:num w:numId="14">
    <w:abstractNumId w:val="21"/>
  </w:num>
  <w:num w:numId="15">
    <w:abstractNumId w:val="24"/>
  </w:num>
  <w:num w:numId="16">
    <w:abstractNumId w:val="9"/>
  </w:num>
  <w:num w:numId="17">
    <w:abstractNumId w:val="19"/>
  </w:num>
  <w:num w:numId="18">
    <w:abstractNumId w:val="14"/>
  </w:num>
  <w:num w:numId="19">
    <w:abstractNumId w:val="7"/>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30"/>
  </w:num>
  <w:num w:numId="37">
    <w:abstractNumId w:val="28"/>
  </w:num>
  <w:num w:numId="38">
    <w:abstractNumId w:val="11"/>
  </w:num>
  <w:num w:numId="39">
    <w:abstractNumId w:val="13"/>
  </w:num>
  <w:num w:numId="40">
    <w:abstractNumId w:val="5"/>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8"/>
  </w:num>
  <w:num w:numId="44">
    <w:abstractNumId w:val="22"/>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PO\Dlouhat">
    <w15:presenceInfo w15:providerId="None" w15:userId="DPO\Dlouh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332"/>
    <w:rsid w:val="0000183F"/>
    <w:rsid w:val="000020D2"/>
    <w:rsid w:val="00002758"/>
    <w:rsid w:val="00004DA3"/>
    <w:rsid w:val="000060EC"/>
    <w:rsid w:val="0000651C"/>
    <w:rsid w:val="00006D59"/>
    <w:rsid w:val="00006D82"/>
    <w:rsid w:val="00013F37"/>
    <w:rsid w:val="000142F5"/>
    <w:rsid w:val="00014410"/>
    <w:rsid w:val="00016CEC"/>
    <w:rsid w:val="0001726A"/>
    <w:rsid w:val="00020C68"/>
    <w:rsid w:val="000218DE"/>
    <w:rsid w:val="00022763"/>
    <w:rsid w:val="00025A19"/>
    <w:rsid w:val="00026548"/>
    <w:rsid w:val="00027403"/>
    <w:rsid w:val="00027DA8"/>
    <w:rsid w:val="00030A62"/>
    <w:rsid w:val="00033353"/>
    <w:rsid w:val="000334E5"/>
    <w:rsid w:val="000366DB"/>
    <w:rsid w:val="00036700"/>
    <w:rsid w:val="0003791C"/>
    <w:rsid w:val="00037DA9"/>
    <w:rsid w:val="00040CE3"/>
    <w:rsid w:val="00041408"/>
    <w:rsid w:val="000440EF"/>
    <w:rsid w:val="0004448B"/>
    <w:rsid w:val="00053847"/>
    <w:rsid w:val="0005392B"/>
    <w:rsid w:val="00053A89"/>
    <w:rsid w:val="00053BAF"/>
    <w:rsid w:val="0005520A"/>
    <w:rsid w:val="0005568C"/>
    <w:rsid w:val="00055CF5"/>
    <w:rsid w:val="00057669"/>
    <w:rsid w:val="000612F3"/>
    <w:rsid w:val="00062E8E"/>
    <w:rsid w:val="0006356F"/>
    <w:rsid w:val="00063593"/>
    <w:rsid w:val="000644D9"/>
    <w:rsid w:val="00065003"/>
    <w:rsid w:val="00066653"/>
    <w:rsid w:val="00066725"/>
    <w:rsid w:val="000671AB"/>
    <w:rsid w:val="00072FF9"/>
    <w:rsid w:val="000732DC"/>
    <w:rsid w:val="0007331B"/>
    <w:rsid w:val="00074475"/>
    <w:rsid w:val="00074815"/>
    <w:rsid w:val="000770F6"/>
    <w:rsid w:val="00077228"/>
    <w:rsid w:val="00077890"/>
    <w:rsid w:val="000803AF"/>
    <w:rsid w:val="00085A3C"/>
    <w:rsid w:val="0008624E"/>
    <w:rsid w:val="00086F72"/>
    <w:rsid w:val="000879C6"/>
    <w:rsid w:val="000902E6"/>
    <w:rsid w:val="00091948"/>
    <w:rsid w:val="00092871"/>
    <w:rsid w:val="00092B5A"/>
    <w:rsid w:val="000975EC"/>
    <w:rsid w:val="00097E77"/>
    <w:rsid w:val="000A1345"/>
    <w:rsid w:val="000A3CF6"/>
    <w:rsid w:val="000A416C"/>
    <w:rsid w:val="000A5347"/>
    <w:rsid w:val="000B2D45"/>
    <w:rsid w:val="000B76D0"/>
    <w:rsid w:val="000B78BF"/>
    <w:rsid w:val="000B7D9D"/>
    <w:rsid w:val="000C23A1"/>
    <w:rsid w:val="000C272B"/>
    <w:rsid w:val="000C293F"/>
    <w:rsid w:val="000C2F88"/>
    <w:rsid w:val="000C31F0"/>
    <w:rsid w:val="000C5E73"/>
    <w:rsid w:val="000C654B"/>
    <w:rsid w:val="000D3362"/>
    <w:rsid w:val="000D34B5"/>
    <w:rsid w:val="000E06A4"/>
    <w:rsid w:val="000E09B6"/>
    <w:rsid w:val="000E0FC8"/>
    <w:rsid w:val="000E1DCC"/>
    <w:rsid w:val="000E1EF9"/>
    <w:rsid w:val="000E46FC"/>
    <w:rsid w:val="000E5644"/>
    <w:rsid w:val="000E64FF"/>
    <w:rsid w:val="000E6661"/>
    <w:rsid w:val="000F22F1"/>
    <w:rsid w:val="000F2BD2"/>
    <w:rsid w:val="000F3F01"/>
    <w:rsid w:val="000F4A88"/>
    <w:rsid w:val="000F5E33"/>
    <w:rsid w:val="000F723A"/>
    <w:rsid w:val="00100EDC"/>
    <w:rsid w:val="00102270"/>
    <w:rsid w:val="00104C19"/>
    <w:rsid w:val="00105AD9"/>
    <w:rsid w:val="00107EE7"/>
    <w:rsid w:val="00111570"/>
    <w:rsid w:val="00112864"/>
    <w:rsid w:val="00113209"/>
    <w:rsid w:val="0011537F"/>
    <w:rsid w:val="00117795"/>
    <w:rsid w:val="00120592"/>
    <w:rsid w:val="00124142"/>
    <w:rsid w:val="0012666D"/>
    <w:rsid w:val="001269D2"/>
    <w:rsid w:val="00127811"/>
    <w:rsid w:val="00127C42"/>
    <w:rsid w:val="00136E9D"/>
    <w:rsid w:val="00141943"/>
    <w:rsid w:val="001426D8"/>
    <w:rsid w:val="00143009"/>
    <w:rsid w:val="00143324"/>
    <w:rsid w:val="00144720"/>
    <w:rsid w:val="001473E9"/>
    <w:rsid w:val="0015037C"/>
    <w:rsid w:val="001508AA"/>
    <w:rsid w:val="00151ADB"/>
    <w:rsid w:val="00153BBA"/>
    <w:rsid w:val="00154766"/>
    <w:rsid w:val="00154C8D"/>
    <w:rsid w:val="001551A5"/>
    <w:rsid w:val="001579B3"/>
    <w:rsid w:val="001579C4"/>
    <w:rsid w:val="00160955"/>
    <w:rsid w:val="00162551"/>
    <w:rsid w:val="001706B7"/>
    <w:rsid w:val="00170920"/>
    <w:rsid w:val="00171DC0"/>
    <w:rsid w:val="0017419B"/>
    <w:rsid w:val="00175230"/>
    <w:rsid w:val="00177F05"/>
    <w:rsid w:val="0018002C"/>
    <w:rsid w:val="0018011C"/>
    <w:rsid w:val="00180D3D"/>
    <w:rsid w:val="00182D5B"/>
    <w:rsid w:val="00183744"/>
    <w:rsid w:val="00185091"/>
    <w:rsid w:val="00185BB8"/>
    <w:rsid w:val="001869B3"/>
    <w:rsid w:val="00186BE3"/>
    <w:rsid w:val="001878C6"/>
    <w:rsid w:val="00187B07"/>
    <w:rsid w:val="00187CF2"/>
    <w:rsid w:val="0019166C"/>
    <w:rsid w:val="00191E38"/>
    <w:rsid w:val="00193FDE"/>
    <w:rsid w:val="00196514"/>
    <w:rsid w:val="001A0679"/>
    <w:rsid w:val="001A459F"/>
    <w:rsid w:val="001A4E11"/>
    <w:rsid w:val="001A55FC"/>
    <w:rsid w:val="001A5A12"/>
    <w:rsid w:val="001A6744"/>
    <w:rsid w:val="001A70E7"/>
    <w:rsid w:val="001B08FF"/>
    <w:rsid w:val="001B4833"/>
    <w:rsid w:val="001B665B"/>
    <w:rsid w:val="001B7753"/>
    <w:rsid w:val="001C0081"/>
    <w:rsid w:val="001C0D97"/>
    <w:rsid w:val="001C36F2"/>
    <w:rsid w:val="001C4879"/>
    <w:rsid w:val="001C5817"/>
    <w:rsid w:val="001C63EB"/>
    <w:rsid w:val="001C6829"/>
    <w:rsid w:val="001C751D"/>
    <w:rsid w:val="001C7866"/>
    <w:rsid w:val="001D36D9"/>
    <w:rsid w:val="001D516B"/>
    <w:rsid w:val="001D73AE"/>
    <w:rsid w:val="001E0861"/>
    <w:rsid w:val="001E3647"/>
    <w:rsid w:val="001E3DD0"/>
    <w:rsid w:val="001E58DE"/>
    <w:rsid w:val="001F0296"/>
    <w:rsid w:val="001F2C8A"/>
    <w:rsid w:val="001F2CB2"/>
    <w:rsid w:val="001F4200"/>
    <w:rsid w:val="00200146"/>
    <w:rsid w:val="002016B6"/>
    <w:rsid w:val="00202FD4"/>
    <w:rsid w:val="00204246"/>
    <w:rsid w:val="002047DE"/>
    <w:rsid w:val="00204E1D"/>
    <w:rsid w:val="00205A22"/>
    <w:rsid w:val="002068DF"/>
    <w:rsid w:val="002124A9"/>
    <w:rsid w:val="002127CA"/>
    <w:rsid w:val="00212BC2"/>
    <w:rsid w:val="00213CDB"/>
    <w:rsid w:val="00213E00"/>
    <w:rsid w:val="002154AE"/>
    <w:rsid w:val="002203CF"/>
    <w:rsid w:val="00221717"/>
    <w:rsid w:val="00224699"/>
    <w:rsid w:val="00224EF9"/>
    <w:rsid w:val="002259AE"/>
    <w:rsid w:val="0022603D"/>
    <w:rsid w:val="0023044E"/>
    <w:rsid w:val="002353DA"/>
    <w:rsid w:val="00235985"/>
    <w:rsid w:val="002365C8"/>
    <w:rsid w:val="00241274"/>
    <w:rsid w:val="00242DD7"/>
    <w:rsid w:val="00243C7F"/>
    <w:rsid w:val="00244086"/>
    <w:rsid w:val="00244383"/>
    <w:rsid w:val="0024489C"/>
    <w:rsid w:val="0024530E"/>
    <w:rsid w:val="00250E3F"/>
    <w:rsid w:val="0025198D"/>
    <w:rsid w:val="00253FC1"/>
    <w:rsid w:val="00254717"/>
    <w:rsid w:val="002622E0"/>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F49"/>
    <w:rsid w:val="00294578"/>
    <w:rsid w:val="0029527A"/>
    <w:rsid w:val="00296D17"/>
    <w:rsid w:val="002A04D8"/>
    <w:rsid w:val="002A12E9"/>
    <w:rsid w:val="002A29E8"/>
    <w:rsid w:val="002A55AA"/>
    <w:rsid w:val="002A603C"/>
    <w:rsid w:val="002A6273"/>
    <w:rsid w:val="002B1B29"/>
    <w:rsid w:val="002B239D"/>
    <w:rsid w:val="002B2783"/>
    <w:rsid w:val="002B4191"/>
    <w:rsid w:val="002B50A8"/>
    <w:rsid w:val="002C2A77"/>
    <w:rsid w:val="002C2ACB"/>
    <w:rsid w:val="002C3AEB"/>
    <w:rsid w:val="002C7D42"/>
    <w:rsid w:val="002D100A"/>
    <w:rsid w:val="002D6894"/>
    <w:rsid w:val="002D7741"/>
    <w:rsid w:val="002E24E4"/>
    <w:rsid w:val="002F1D2F"/>
    <w:rsid w:val="002F235F"/>
    <w:rsid w:val="002F2C17"/>
    <w:rsid w:val="002F5538"/>
    <w:rsid w:val="003003E1"/>
    <w:rsid w:val="003011FA"/>
    <w:rsid w:val="0030472E"/>
    <w:rsid w:val="0030544D"/>
    <w:rsid w:val="00306250"/>
    <w:rsid w:val="00307080"/>
    <w:rsid w:val="003117CF"/>
    <w:rsid w:val="00313CFC"/>
    <w:rsid w:val="003145CB"/>
    <w:rsid w:val="0031726B"/>
    <w:rsid w:val="00317DEA"/>
    <w:rsid w:val="00325A6B"/>
    <w:rsid w:val="003278D4"/>
    <w:rsid w:val="00327BB7"/>
    <w:rsid w:val="00330172"/>
    <w:rsid w:val="003318E5"/>
    <w:rsid w:val="00332756"/>
    <w:rsid w:val="003343C1"/>
    <w:rsid w:val="00334723"/>
    <w:rsid w:val="00345349"/>
    <w:rsid w:val="003459DE"/>
    <w:rsid w:val="003476B4"/>
    <w:rsid w:val="00347782"/>
    <w:rsid w:val="003547BC"/>
    <w:rsid w:val="003547E1"/>
    <w:rsid w:val="00355073"/>
    <w:rsid w:val="003554C6"/>
    <w:rsid w:val="00355BC4"/>
    <w:rsid w:val="00356A0A"/>
    <w:rsid w:val="00356DF8"/>
    <w:rsid w:val="0036029A"/>
    <w:rsid w:val="0036276D"/>
    <w:rsid w:val="00362F43"/>
    <w:rsid w:val="00363A3E"/>
    <w:rsid w:val="00366771"/>
    <w:rsid w:val="00371B56"/>
    <w:rsid w:val="00372B1C"/>
    <w:rsid w:val="00373131"/>
    <w:rsid w:val="00374FAC"/>
    <w:rsid w:val="003908F0"/>
    <w:rsid w:val="00390DF3"/>
    <w:rsid w:val="00391996"/>
    <w:rsid w:val="0039206C"/>
    <w:rsid w:val="00392E37"/>
    <w:rsid w:val="00394601"/>
    <w:rsid w:val="003A1510"/>
    <w:rsid w:val="003A19EA"/>
    <w:rsid w:val="003A1F1B"/>
    <w:rsid w:val="003A2DE7"/>
    <w:rsid w:val="003A33F5"/>
    <w:rsid w:val="003A669E"/>
    <w:rsid w:val="003A7E5B"/>
    <w:rsid w:val="003B0292"/>
    <w:rsid w:val="003B0FFF"/>
    <w:rsid w:val="003B112B"/>
    <w:rsid w:val="003B1E18"/>
    <w:rsid w:val="003B1ED2"/>
    <w:rsid w:val="003B1F1A"/>
    <w:rsid w:val="003B29F0"/>
    <w:rsid w:val="003B376F"/>
    <w:rsid w:val="003B3C70"/>
    <w:rsid w:val="003C039C"/>
    <w:rsid w:val="003C0653"/>
    <w:rsid w:val="003C1F4B"/>
    <w:rsid w:val="003C223B"/>
    <w:rsid w:val="003C26C4"/>
    <w:rsid w:val="003C3827"/>
    <w:rsid w:val="003C396D"/>
    <w:rsid w:val="003C3CDE"/>
    <w:rsid w:val="003D34E8"/>
    <w:rsid w:val="003D5834"/>
    <w:rsid w:val="003D6135"/>
    <w:rsid w:val="003D7918"/>
    <w:rsid w:val="003E1D2D"/>
    <w:rsid w:val="003E3A98"/>
    <w:rsid w:val="003E3C3C"/>
    <w:rsid w:val="003E4BFC"/>
    <w:rsid w:val="003E6316"/>
    <w:rsid w:val="003E71C9"/>
    <w:rsid w:val="003E75BC"/>
    <w:rsid w:val="003E7CEA"/>
    <w:rsid w:val="003F0A4A"/>
    <w:rsid w:val="003F0F0F"/>
    <w:rsid w:val="003F1B46"/>
    <w:rsid w:val="003F330E"/>
    <w:rsid w:val="003F4404"/>
    <w:rsid w:val="004012B0"/>
    <w:rsid w:val="00401AD4"/>
    <w:rsid w:val="00402F63"/>
    <w:rsid w:val="00405D38"/>
    <w:rsid w:val="00406557"/>
    <w:rsid w:val="0041129B"/>
    <w:rsid w:val="00411CB4"/>
    <w:rsid w:val="00412C3E"/>
    <w:rsid w:val="00413C96"/>
    <w:rsid w:val="0041608A"/>
    <w:rsid w:val="00416E53"/>
    <w:rsid w:val="0042266E"/>
    <w:rsid w:val="0042466D"/>
    <w:rsid w:val="00425088"/>
    <w:rsid w:val="00425AB0"/>
    <w:rsid w:val="004262E3"/>
    <w:rsid w:val="00432513"/>
    <w:rsid w:val="004340FA"/>
    <w:rsid w:val="00437F39"/>
    <w:rsid w:val="00440E94"/>
    <w:rsid w:val="004425AF"/>
    <w:rsid w:val="0044304C"/>
    <w:rsid w:val="00443A7F"/>
    <w:rsid w:val="00443C5A"/>
    <w:rsid w:val="004449B6"/>
    <w:rsid w:val="0044618F"/>
    <w:rsid w:val="00450711"/>
    <w:rsid w:val="00454AA0"/>
    <w:rsid w:val="004560E0"/>
    <w:rsid w:val="00457129"/>
    <w:rsid w:val="00457167"/>
    <w:rsid w:val="004614CD"/>
    <w:rsid w:val="004623A2"/>
    <w:rsid w:val="004634BA"/>
    <w:rsid w:val="004653AB"/>
    <w:rsid w:val="00465465"/>
    <w:rsid w:val="00465BA8"/>
    <w:rsid w:val="00467C5A"/>
    <w:rsid w:val="00470364"/>
    <w:rsid w:val="004707AE"/>
    <w:rsid w:val="00472259"/>
    <w:rsid w:val="004742E0"/>
    <w:rsid w:val="00476D1C"/>
    <w:rsid w:val="00477716"/>
    <w:rsid w:val="00484EBB"/>
    <w:rsid w:val="004850D0"/>
    <w:rsid w:val="00485B3D"/>
    <w:rsid w:val="00490640"/>
    <w:rsid w:val="00490CC4"/>
    <w:rsid w:val="00491783"/>
    <w:rsid w:val="00491DE4"/>
    <w:rsid w:val="00492AFE"/>
    <w:rsid w:val="00492BD2"/>
    <w:rsid w:val="00492F24"/>
    <w:rsid w:val="0049430F"/>
    <w:rsid w:val="00497151"/>
    <w:rsid w:val="0049750E"/>
    <w:rsid w:val="004A6564"/>
    <w:rsid w:val="004B60CC"/>
    <w:rsid w:val="004B7F87"/>
    <w:rsid w:val="004C1C40"/>
    <w:rsid w:val="004C1E02"/>
    <w:rsid w:val="004C452C"/>
    <w:rsid w:val="004C473A"/>
    <w:rsid w:val="004C7587"/>
    <w:rsid w:val="004C7D74"/>
    <w:rsid w:val="004D0A88"/>
    <w:rsid w:val="004D166F"/>
    <w:rsid w:val="004D1A47"/>
    <w:rsid w:val="004D1E13"/>
    <w:rsid w:val="004D3D74"/>
    <w:rsid w:val="004D4977"/>
    <w:rsid w:val="004D49CF"/>
    <w:rsid w:val="004D58EC"/>
    <w:rsid w:val="004D630A"/>
    <w:rsid w:val="004D6674"/>
    <w:rsid w:val="004D6D7D"/>
    <w:rsid w:val="004D6E1A"/>
    <w:rsid w:val="004E0795"/>
    <w:rsid w:val="004E136A"/>
    <w:rsid w:val="004E3BD7"/>
    <w:rsid w:val="004E5322"/>
    <w:rsid w:val="004E77EA"/>
    <w:rsid w:val="004F1665"/>
    <w:rsid w:val="004F186B"/>
    <w:rsid w:val="004F2BFF"/>
    <w:rsid w:val="004F3487"/>
    <w:rsid w:val="004F3CF6"/>
    <w:rsid w:val="004F40F6"/>
    <w:rsid w:val="004F6D71"/>
    <w:rsid w:val="004F77BE"/>
    <w:rsid w:val="005002D9"/>
    <w:rsid w:val="00501329"/>
    <w:rsid w:val="00504DF7"/>
    <w:rsid w:val="00504E29"/>
    <w:rsid w:val="00506A11"/>
    <w:rsid w:val="00507058"/>
    <w:rsid w:val="0050762A"/>
    <w:rsid w:val="00507EDE"/>
    <w:rsid w:val="00511028"/>
    <w:rsid w:val="00513EB0"/>
    <w:rsid w:val="00517B0C"/>
    <w:rsid w:val="0052117F"/>
    <w:rsid w:val="005211E4"/>
    <w:rsid w:val="005232A3"/>
    <w:rsid w:val="00523A8E"/>
    <w:rsid w:val="005253BD"/>
    <w:rsid w:val="00526537"/>
    <w:rsid w:val="00531401"/>
    <w:rsid w:val="005314E0"/>
    <w:rsid w:val="00532398"/>
    <w:rsid w:val="005325E4"/>
    <w:rsid w:val="005352BF"/>
    <w:rsid w:val="00540A99"/>
    <w:rsid w:val="0054118E"/>
    <w:rsid w:val="00543C40"/>
    <w:rsid w:val="00545B4D"/>
    <w:rsid w:val="00546650"/>
    <w:rsid w:val="00547489"/>
    <w:rsid w:val="00547C11"/>
    <w:rsid w:val="005519EB"/>
    <w:rsid w:val="00553D29"/>
    <w:rsid w:val="00554D22"/>
    <w:rsid w:val="005562CF"/>
    <w:rsid w:val="00556B02"/>
    <w:rsid w:val="00557C5E"/>
    <w:rsid w:val="00562BFB"/>
    <w:rsid w:val="005631CA"/>
    <w:rsid w:val="00563775"/>
    <w:rsid w:val="00565D2A"/>
    <w:rsid w:val="00566A35"/>
    <w:rsid w:val="00566EE6"/>
    <w:rsid w:val="00570165"/>
    <w:rsid w:val="00571472"/>
    <w:rsid w:val="00572296"/>
    <w:rsid w:val="0057485F"/>
    <w:rsid w:val="00577CE5"/>
    <w:rsid w:val="00581F0F"/>
    <w:rsid w:val="005839B3"/>
    <w:rsid w:val="00585E93"/>
    <w:rsid w:val="00591B3F"/>
    <w:rsid w:val="00593785"/>
    <w:rsid w:val="0059394C"/>
    <w:rsid w:val="00595B28"/>
    <w:rsid w:val="00595DD2"/>
    <w:rsid w:val="00596A34"/>
    <w:rsid w:val="00596F7E"/>
    <w:rsid w:val="005A0F28"/>
    <w:rsid w:val="005A5205"/>
    <w:rsid w:val="005A619F"/>
    <w:rsid w:val="005B1ED5"/>
    <w:rsid w:val="005B310D"/>
    <w:rsid w:val="005B36AE"/>
    <w:rsid w:val="005B5618"/>
    <w:rsid w:val="005B6A58"/>
    <w:rsid w:val="005B72CE"/>
    <w:rsid w:val="005C20CE"/>
    <w:rsid w:val="005C3A89"/>
    <w:rsid w:val="005C5668"/>
    <w:rsid w:val="005C68A2"/>
    <w:rsid w:val="005D00A0"/>
    <w:rsid w:val="005D1081"/>
    <w:rsid w:val="005D172A"/>
    <w:rsid w:val="005E0394"/>
    <w:rsid w:val="005E055C"/>
    <w:rsid w:val="005E2C31"/>
    <w:rsid w:val="005E4D5A"/>
    <w:rsid w:val="005E53B6"/>
    <w:rsid w:val="005E6C0A"/>
    <w:rsid w:val="005E6D12"/>
    <w:rsid w:val="005F0E44"/>
    <w:rsid w:val="005F1C92"/>
    <w:rsid w:val="005F2AE4"/>
    <w:rsid w:val="005F46B3"/>
    <w:rsid w:val="005F4815"/>
    <w:rsid w:val="005F4C88"/>
    <w:rsid w:val="005F6C8E"/>
    <w:rsid w:val="00600D74"/>
    <w:rsid w:val="00601B71"/>
    <w:rsid w:val="006020B7"/>
    <w:rsid w:val="00602BBD"/>
    <w:rsid w:val="00603035"/>
    <w:rsid w:val="0060305C"/>
    <w:rsid w:val="006039F4"/>
    <w:rsid w:val="00603B2E"/>
    <w:rsid w:val="00607AC8"/>
    <w:rsid w:val="00613C6E"/>
    <w:rsid w:val="006148B3"/>
    <w:rsid w:val="006148F5"/>
    <w:rsid w:val="00614EF5"/>
    <w:rsid w:val="00615A2B"/>
    <w:rsid w:val="00617668"/>
    <w:rsid w:val="006221BA"/>
    <w:rsid w:val="00623FC5"/>
    <w:rsid w:val="00624C5F"/>
    <w:rsid w:val="00626F7E"/>
    <w:rsid w:val="0062717B"/>
    <w:rsid w:val="00631701"/>
    <w:rsid w:val="00631EEC"/>
    <w:rsid w:val="00633FE0"/>
    <w:rsid w:val="00634683"/>
    <w:rsid w:val="00640B9D"/>
    <w:rsid w:val="00641E6C"/>
    <w:rsid w:val="0064389F"/>
    <w:rsid w:val="00646274"/>
    <w:rsid w:val="00646870"/>
    <w:rsid w:val="00652BE0"/>
    <w:rsid w:val="0065419E"/>
    <w:rsid w:val="00655960"/>
    <w:rsid w:val="00656F14"/>
    <w:rsid w:val="00661B89"/>
    <w:rsid w:val="006622AB"/>
    <w:rsid w:val="00664760"/>
    <w:rsid w:val="006649C2"/>
    <w:rsid w:val="006678EB"/>
    <w:rsid w:val="00670338"/>
    <w:rsid w:val="006703E1"/>
    <w:rsid w:val="00671B9F"/>
    <w:rsid w:val="00674A22"/>
    <w:rsid w:val="006756BA"/>
    <w:rsid w:val="006763A6"/>
    <w:rsid w:val="00677F3D"/>
    <w:rsid w:val="00680D02"/>
    <w:rsid w:val="00680D11"/>
    <w:rsid w:val="00681602"/>
    <w:rsid w:val="0068223E"/>
    <w:rsid w:val="00683FFF"/>
    <w:rsid w:val="00684EFD"/>
    <w:rsid w:val="00685ED5"/>
    <w:rsid w:val="00690890"/>
    <w:rsid w:val="00691FA7"/>
    <w:rsid w:val="006935D6"/>
    <w:rsid w:val="006974C5"/>
    <w:rsid w:val="006A0594"/>
    <w:rsid w:val="006A3457"/>
    <w:rsid w:val="006A3A5D"/>
    <w:rsid w:val="006A44D9"/>
    <w:rsid w:val="006A4DA0"/>
    <w:rsid w:val="006A59EA"/>
    <w:rsid w:val="006A6417"/>
    <w:rsid w:val="006B0967"/>
    <w:rsid w:val="006B321B"/>
    <w:rsid w:val="006B39DE"/>
    <w:rsid w:val="006B3BDB"/>
    <w:rsid w:val="006B4E50"/>
    <w:rsid w:val="006B75A0"/>
    <w:rsid w:val="006C02F1"/>
    <w:rsid w:val="006C224A"/>
    <w:rsid w:val="006C25FA"/>
    <w:rsid w:val="006C4276"/>
    <w:rsid w:val="006C4C12"/>
    <w:rsid w:val="006C580B"/>
    <w:rsid w:val="006C69FE"/>
    <w:rsid w:val="006C7FF8"/>
    <w:rsid w:val="006D0CD7"/>
    <w:rsid w:val="006D28D6"/>
    <w:rsid w:val="006D4A68"/>
    <w:rsid w:val="006D59D3"/>
    <w:rsid w:val="006D5AE2"/>
    <w:rsid w:val="006E13CA"/>
    <w:rsid w:val="006E4928"/>
    <w:rsid w:val="006E5963"/>
    <w:rsid w:val="006E64A1"/>
    <w:rsid w:val="006E6CAD"/>
    <w:rsid w:val="006E6E1F"/>
    <w:rsid w:val="006F20CA"/>
    <w:rsid w:val="006F6270"/>
    <w:rsid w:val="007007AC"/>
    <w:rsid w:val="0070084C"/>
    <w:rsid w:val="007008DC"/>
    <w:rsid w:val="00705054"/>
    <w:rsid w:val="00712A52"/>
    <w:rsid w:val="00713AAC"/>
    <w:rsid w:val="00714512"/>
    <w:rsid w:val="00717177"/>
    <w:rsid w:val="00720FDC"/>
    <w:rsid w:val="0072119E"/>
    <w:rsid w:val="00723757"/>
    <w:rsid w:val="00725C2A"/>
    <w:rsid w:val="00726EBC"/>
    <w:rsid w:val="00731273"/>
    <w:rsid w:val="007313A1"/>
    <w:rsid w:val="0073672B"/>
    <w:rsid w:val="00737B46"/>
    <w:rsid w:val="007400A5"/>
    <w:rsid w:val="00741C2D"/>
    <w:rsid w:val="00745706"/>
    <w:rsid w:val="00747C52"/>
    <w:rsid w:val="007511A0"/>
    <w:rsid w:val="007534FB"/>
    <w:rsid w:val="00753A8B"/>
    <w:rsid w:val="007547D7"/>
    <w:rsid w:val="00754EDC"/>
    <w:rsid w:val="00756D8C"/>
    <w:rsid w:val="00760DF8"/>
    <w:rsid w:val="00761CA4"/>
    <w:rsid w:val="007626FC"/>
    <w:rsid w:val="0076274B"/>
    <w:rsid w:val="00762D7C"/>
    <w:rsid w:val="00764D1D"/>
    <w:rsid w:val="00764E8D"/>
    <w:rsid w:val="007677A9"/>
    <w:rsid w:val="00772459"/>
    <w:rsid w:val="00772FC4"/>
    <w:rsid w:val="007730B8"/>
    <w:rsid w:val="00773468"/>
    <w:rsid w:val="007765F3"/>
    <w:rsid w:val="00781A2B"/>
    <w:rsid w:val="00781D1E"/>
    <w:rsid w:val="00782383"/>
    <w:rsid w:val="00783173"/>
    <w:rsid w:val="0078348A"/>
    <w:rsid w:val="007848E4"/>
    <w:rsid w:val="007852FA"/>
    <w:rsid w:val="00785C15"/>
    <w:rsid w:val="00785E29"/>
    <w:rsid w:val="007866E3"/>
    <w:rsid w:val="00786853"/>
    <w:rsid w:val="00786E61"/>
    <w:rsid w:val="00793483"/>
    <w:rsid w:val="00794999"/>
    <w:rsid w:val="0079598F"/>
    <w:rsid w:val="0079664B"/>
    <w:rsid w:val="0079788C"/>
    <w:rsid w:val="007A11CE"/>
    <w:rsid w:val="007A290C"/>
    <w:rsid w:val="007A2D3D"/>
    <w:rsid w:val="007A2E8B"/>
    <w:rsid w:val="007A3C2B"/>
    <w:rsid w:val="007A5231"/>
    <w:rsid w:val="007A648D"/>
    <w:rsid w:val="007A769B"/>
    <w:rsid w:val="007B5F07"/>
    <w:rsid w:val="007B66EE"/>
    <w:rsid w:val="007C0CE3"/>
    <w:rsid w:val="007C15BF"/>
    <w:rsid w:val="007D053B"/>
    <w:rsid w:val="007D1424"/>
    <w:rsid w:val="007D1CCC"/>
    <w:rsid w:val="007D2A9E"/>
    <w:rsid w:val="007D31F3"/>
    <w:rsid w:val="007D3CAC"/>
    <w:rsid w:val="007E1AE6"/>
    <w:rsid w:val="007E30CA"/>
    <w:rsid w:val="007E4ADD"/>
    <w:rsid w:val="007E60E1"/>
    <w:rsid w:val="007F3007"/>
    <w:rsid w:val="007F32BB"/>
    <w:rsid w:val="007F3453"/>
    <w:rsid w:val="007F48DB"/>
    <w:rsid w:val="007F48E3"/>
    <w:rsid w:val="007F5475"/>
    <w:rsid w:val="007F683A"/>
    <w:rsid w:val="007F70B4"/>
    <w:rsid w:val="008002C5"/>
    <w:rsid w:val="0080229C"/>
    <w:rsid w:val="00803E97"/>
    <w:rsid w:val="0080419E"/>
    <w:rsid w:val="00806B71"/>
    <w:rsid w:val="008167C9"/>
    <w:rsid w:val="00821E79"/>
    <w:rsid w:val="00823CA6"/>
    <w:rsid w:val="00824755"/>
    <w:rsid w:val="00825807"/>
    <w:rsid w:val="00830095"/>
    <w:rsid w:val="00832986"/>
    <w:rsid w:val="0083363B"/>
    <w:rsid w:val="00834A3E"/>
    <w:rsid w:val="00837592"/>
    <w:rsid w:val="008428CB"/>
    <w:rsid w:val="00847BC2"/>
    <w:rsid w:val="008505F0"/>
    <w:rsid w:val="00852160"/>
    <w:rsid w:val="00852BD2"/>
    <w:rsid w:val="00853424"/>
    <w:rsid w:val="00854FB5"/>
    <w:rsid w:val="00855FF3"/>
    <w:rsid w:val="00856D13"/>
    <w:rsid w:val="00860AA4"/>
    <w:rsid w:val="008616D8"/>
    <w:rsid w:val="008637FB"/>
    <w:rsid w:val="0087187A"/>
    <w:rsid w:val="00871F06"/>
    <w:rsid w:val="00872B85"/>
    <w:rsid w:val="00872E05"/>
    <w:rsid w:val="00873213"/>
    <w:rsid w:val="008733B4"/>
    <w:rsid w:val="0087372F"/>
    <w:rsid w:val="008764BE"/>
    <w:rsid w:val="00877926"/>
    <w:rsid w:val="008800F3"/>
    <w:rsid w:val="0088049B"/>
    <w:rsid w:val="00881226"/>
    <w:rsid w:val="0088229C"/>
    <w:rsid w:val="00883E20"/>
    <w:rsid w:val="00884BCD"/>
    <w:rsid w:val="008863DF"/>
    <w:rsid w:val="00887455"/>
    <w:rsid w:val="00887FA8"/>
    <w:rsid w:val="008919AB"/>
    <w:rsid w:val="00892B81"/>
    <w:rsid w:val="00894559"/>
    <w:rsid w:val="0089709C"/>
    <w:rsid w:val="008972F3"/>
    <w:rsid w:val="008A0C2A"/>
    <w:rsid w:val="008A1627"/>
    <w:rsid w:val="008A36E5"/>
    <w:rsid w:val="008A4076"/>
    <w:rsid w:val="008A5359"/>
    <w:rsid w:val="008A68B7"/>
    <w:rsid w:val="008A78AD"/>
    <w:rsid w:val="008B1010"/>
    <w:rsid w:val="008B18B0"/>
    <w:rsid w:val="008B1B4B"/>
    <w:rsid w:val="008B391F"/>
    <w:rsid w:val="008B44A9"/>
    <w:rsid w:val="008B66D1"/>
    <w:rsid w:val="008C41F9"/>
    <w:rsid w:val="008C5783"/>
    <w:rsid w:val="008C7401"/>
    <w:rsid w:val="008C7B49"/>
    <w:rsid w:val="008D1F28"/>
    <w:rsid w:val="008D3B6E"/>
    <w:rsid w:val="008D4CE8"/>
    <w:rsid w:val="008D5B65"/>
    <w:rsid w:val="008D631B"/>
    <w:rsid w:val="008E16C4"/>
    <w:rsid w:val="008E2CD2"/>
    <w:rsid w:val="008E466E"/>
    <w:rsid w:val="008E499C"/>
    <w:rsid w:val="008E6A6B"/>
    <w:rsid w:val="008E79FD"/>
    <w:rsid w:val="008F121E"/>
    <w:rsid w:val="008F1D3C"/>
    <w:rsid w:val="008F2CC5"/>
    <w:rsid w:val="008F4983"/>
    <w:rsid w:val="008F586C"/>
    <w:rsid w:val="00900DE2"/>
    <w:rsid w:val="009024BA"/>
    <w:rsid w:val="00902B20"/>
    <w:rsid w:val="00902C06"/>
    <w:rsid w:val="00904BCF"/>
    <w:rsid w:val="00905578"/>
    <w:rsid w:val="009055BF"/>
    <w:rsid w:val="009057EB"/>
    <w:rsid w:val="0090659E"/>
    <w:rsid w:val="00906A74"/>
    <w:rsid w:val="00907012"/>
    <w:rsid w:val="00907145"/>
    <w:rsid w:val="00910B5F"/>
    <w:rsid w:val="00910C61"/>
    <w:rsid w:val="00915703"/>
    <w:rsid w:val="0091615C"/>
    <w:rsid w:val="00917B69"/>
    <w:rsid w:val="009217B9"/>
    <w:rsid w:val="009217F8"/>
    <w:rsid w:val="00922C52"/>
    <w:rsid w:val="009233B7"/>
    <w:rsid w:val="0092399D"/>
    <w:rsid w:val="0092539C"/>
    <w:rsid w:val="009263AA"/>
    <w:rsid w:val="00927C9E"/>
    <w:rsid w:val="0093056C"/>
    <w:rsid w:val="00934086"/>
    <w:rsid w:val="00935277"/>
    <w:rsid w:val="0093606B"/>
    <w:rsid w:val="00937799"/>
    <w:rsid w:val="00940A7A"/>
    <w:rsid w:val="0094174D"/>
    <w:rsid w:val="00942C14"/>
    <w:rsid w:val="00942E08"/>
    <w:rsid w:val="00943BCB"/>
    <w:rsid w:val="00944177"/>
    <w:rsid w:val="00944305"/>
    <w:rsid w:val="009476DF"/>
    <w:rsid w:val="00947D4C"/>
    <w:rsid w:val="00951F6B"/>
    <w:rsid w:val="00952058"/>
    <w:rsid w:val="00952772"/>
    <w:rsid w:val="00953D08"/>
    <w:rsid w:val="00954AA6"/>
    <w:rsid w:val="009558E1"/>
    <w:rsid w:val="0095615F"/>
    <w:rsid w:val="00962D18"/>
    <w:rsid w:val="00963488"/>
    <w:rsid w:val="00963E80"/>
    <w:rsid w:val="00964CCB"/>
    <w:rsid w:val="0096552F"/>
    <w:rsid w:val="00967E11"/>
    <w:rsid w:val="00970DD0"/>
    <w:rsid w:val="00971C71"/>
    <w:rsid w:val="00972344"/>
    <w:rsid w:val="00975F1B"/>
    <w:rsid w:val="009772C5"/>
    <w:rsid w:val="009803ED"/>
    <w:rsid w:val="009871B4"/>
    <w:rsid w:val="0098782C"/>
    <w:rsid w:val="00990087"/>
    <w:rsid w:val="00991970"/>
    <w:rsid w:val="0099678E"/>
    <w:rsid w:val="009A092E"/>
    <w:rsid w:val="009A1BD5"/>
    <w:rsid w:val="009A5DF5"/>
    <w:rsid w:val="009B0A24"/>
    <w:rsid w:val="009B2364"/>
    <w:rsid w:val="009B2796"/>
    <w:rsid w:val="009B313D"/>
    <w:rsid w:val="009C2653"/>
    <w:rsid w:val="009C4612"/>
    <w:rsid w:val="009C53F6"/>
    <w:rsid w:val="009C7C2A"/>
    <w:rsid w:val="009D27F8"/>
    <w:rsid w:val="009D30D7"/>
    <w:rsid w:val="009D4BAA"/>
    <w:rsid w:val="009D5015"/>
    <w:rsid w:val="009D5522"/>
    <w:rsid w:val="009D65EE"/>
    <w:rsid w:val="009D6648"/>
    <w:rsid w:val="009D7A33"/>
    <w:rsid w:val="009E31BC"/>
    <w:rsid w:val="009E4039"/>
    <w:rsid w:val="009E70F4"/>
    <w:rsid w:val="009F1623"/>
    <w:rsid w:val="009F196D"/>
    <w:rsid w:val="009F3A8E"/>
    <w:rsid w:val="009F52C7"/>
    <w:rsid w:val="009F61C8"/>
    <w:rsid w:val="00A00890"/>
    <w:rsid w:val="00A01004"/>
    <w:rsid w:val="00A04F48"/>
    <w:rsid w:val="00A10874"/>
    <w:rsid w:val="00A117EE"/>
    <w:rsid w:val="00A11ACA"/>
    <w:rsid w:val="00A11BBA"/>
    <w:rsid w:val="00A11EBD"/>
    <w:rsid w:val="00A12F06"/>
    <w:rsid w:val="00A140B6"/>
    <w:rsid w:val="00A160CC"/>
    <w:rsid w:val="00A20C6D"/>
    <w:rsid w:val="00A21C3F"/>
    <w:rsid w:val="00A2221D"/>
    <w:rsid w:val="00A231E7"/>
    <w:rsid w:val="00A242B0"/>
    <w:rsid w:val="00A30331"/>
    <w:rsid w:val="00A30755"/>
    <w:rsid w:val="00A32382"/>
    <w:rsid w:val="00A34EE1"/>
    <w:rsid w:val="00A34F79"/>
    <w:rsid w:val="00A35D07"/>
    <w:rsid w:val="00A36FE2"/>
    <w:rsid w:val="00A37A4A"/>
    <w:rsid w:val="00A42133"/>
    <w:rsid w:val="00A4246B"/>
    <w:rsid w:val="00A4258B"/>
    <w:rsid w:val="00A4673D"/>
    <w:rsid w:val="00A473CE"/>
    <w:rsid w:val="00A51966"/>
    <w:rsid w:val="00A52125"/>
    <w:rsid w:val="00A52304"/>
    <w:rsid w:val="00A52E15"/>
    <w:rsid w:val="00A52FD3"/>
    <w:rsid w:val="00A547FD"/>
    <w:rsid w:val="00A56119"/>
    <w:rsid w:val="00A5755B"/>
    <w:rsid w:val="00A60B73"/>
    <w:rsid w:val="00A624F9"/>
    <w:rsid w:val="00A637BD"/>
    <w:rsid w:val="00A65690"/>
    <w:rsid w:val="00A71699"/>
    <w:rsid w:val="00A725BD"/>
    <w:rsid w:val="00A72EB8"/>
    <w:rsid w:val="00A733E6"/>
    <w:rsid w:val="00A738C9"/>
    <w:rsid w:val="00A73D51"/>
    <w:rsid w:val="00A74795"/>
    <w:rsid w:val="00A75EFF"/>
    <w:rsid w:val="00A75F0C"/>
    <w:rsid w:val="00A77364"/>
    <w:rsid w:val="00A81781"/>
    <w:rsid w:val="00A842B6"/>
    <w:rsid w:val="00A8536A"/>
    <w:rsid w:val="00A85C86"/>
    <w:rsid w:val="00A87E4B"/>
    <w:rsid w:val="00A927A6"/>
    <w:rsid w:val="00A94360"/>
    <w:rsid w:val="00A94D23"/>
    <w:rsid w:val="00A962EE"/>
    <w:rsid w:val="00A971D3"/>
    <w:rsid w:val="00A972FD"/>
    <w:rsid w:val="00A97878"/>
    <w:rsid w:val="00A97A9A"/>
    <w:rsid w:val="00AA417F"/>
    <w:rsid w:val="00AA45F2"/>
    <w:rsid w:val="00AA658E"/>
    <w:rsid w:val="00AA7BCB"/>
    <w:rsid w:val="00AB0A88"/>
    <w:rsid w:val="00AB15CA"/>
    <w:rsid w:val="00AB2017"/>
    <w:rsid w:val="00AB2DFB"/>
    <w:rsid w:val="00AB2E2D"/>
    <w:rsid w:val="00AB3F7E"/>
    <w:rsid w:val="00AB46B7"/>
    <w:rsid w:val="00AB53D8"/>
    <w:rsid w:val="00AB7363"/>
    <w:rsid w:val="00AC15C2"/>
    <w:rsid w:val="00AC4452"/>
    <w:rsid w:val="00AC56AB"/>
    <w:rsid w:val="00AD168D"/>
    <w:rsid w:val="00AD2047"/>
    <w:rsid w:val="00AD2231"/>
    <w:rsid w:val="00AD30EA"/>
    <w:rsid w:val="00AE0387"/>
    <w:rsid w:val="00AE15A4"/>
    <w:rsid w:val="00AE1E58"/>
    <w:rsid w:val="00AE34D1"/>
    <w:rsid w:val="00AE357F"/>
    <w:rsid w:val="00AE40A4"/>
    <w:rsid w:val="00AF06C9"/>
    <w:rsid w:val="00AF091B"/>
    <w:rsid w:val="00AF22B8"/>
    <w:rsid w:val="00AF3A3E"/>
    <w:rsid w:val="00AF6144"/>
    <w:rsid w:val="00B02CA6"/>
    <w:rsid w:val="00B04321"/>
    <w:rsid w:val="00B05768"/>
    <w:rsid w:val="00B0679B"/>
    <w:rsid w:val="00B06EB5"/>
    <w:rsid w:val="00B07B38"/>
    <w:rsid w:val="00B14100"/>
    <w:rsid w:val="00B1532E"/>
    <w:rsid w:val="00B165ED"/>
    <w:rsid w:val="00B16FDC"/>
    <w:rsid w:val="00B231EE"/>
    <w:rsid w:val="00B251B2"/>
    <w:rsid w:val="00B26199"/>
    <w:rsid w:val="00B26621"/>
    <w:rsid w:val="00B26D65"/>
    <w:rsid w:val="00B275E8"/>
    <w:rsid w:val="00B3156E"/>
    <w:rsid w:val="00B31DD2"/>
    <w:rsid w:val="00B321BE"/>
    <w:rsid w:val="00B3414F"/>
    <w:rsid w:val="00B34832"/>
    <w:rsid w:val="00B36C28"/>
    <w:rsid w:val="00B3713C"/>
    <w:rsid w:val="00B4078D"/>
    <w:rsid w:val="00B41B5D"/>
    <w:rsid w:val="00B44F7E"/>
    <w:rsid w:val="00B52517"/>
    <w:rsid w:val="00B52A6D"/>
    <w:rsid w:val="00B53458"/>
    <w:rsid w:val="00B54A32"/>
    <w:rsid w:val="00B5517C"/>
    <w:rsid w:val="00B55E28"/>
    <w:rsid w:val="00B56157"/>
    <w:rsid w:val="00B56991"/>
    <w:rsid w:val="00B64CC4"/>
    <w:rsid w:val="00B66254"/>
    <w:rsid w:val="00B70AD9"/>
    <w:rsid w:val="00B7108D"/>
    <w:rsid w:val="00B72219"/>
    <w:rsid w:val="00B727AC"/>
    <w:rsid w:val="00B7448F"/>
    <w:rsid w:val="00B74A95"/>
    <w:rsid w:val="00B76F86"/>
    <w:rsid w:val="00B773F8"/>
    <w:rsid w:val="00B813F6"/>
    <w:rsid w:val="00B8433A"/>
    <w:rsid w:val="00B84892"/>
    <w:rsid w:val="00B85829"/>
    <w:rsid w:val="00B8633B"/>
    <w:rsid w:val="00B9291B"/>
    <w:rsid w:val="00B92F07"/>
    <w:rsid w:val="00B93963"/>
    <w:rsid w:val="00B97442"/>
    <w:rsid w:val="00B977D2"/>
    <w:rsid w:val="00BA666B"/>
    <w:rsid w:val="00BB25D4"/>
    <w:rsid w:val="00BB4667"/>
    <w:rsid w:val="00BB4FC8"/>
    <w:rsid w:val="00BB5978"/>
    <w:rsid w:val="00BB5EE4"/>
    <w:rsid w:val="00BB6389"/>
    <w:rsid w:val="00BB691B"/>
    <w:rsid w:val="00BC09AF"/>
    <w:rsid w:val="00BC0E2C"/>
    <w:rsid w:val="00BC0EA7"/>
    <w:rsid w:val="00BC2AC1"/>
    <w:rsid w:val="00BC3207"/>
    <w:rsid w:val="00BC4DAB"/>
    <w:rsid w:val="00BC6EA8"/>
    <w:rsid w:val="00BC7AD0"/>
    <w:rsid w:val="00BD02F4"/>
    <w:rsid w:val="00BD2AE9"/>
    <w:rsid w:val="00BD3EE1"/>
    <w:rsid w:val="00BD4A6C"/>
    <w:rsid w:val="00BE15F2"/>
    <w:rsid w:val="00BE20B6"/>
    <w:rsid w:val="00BE45CD"/>
    <w:rsid w:val="00BE725D"/>
    <w:rsid w:val="00BF2905"/>
    <w:rsid w:val="00BF32C3"/>
    <w:rsid w:val="00BF4B4C"/>
    <w:rsid w:val="00BF4F4D"/>
    <w:rsid w:val="00BF7832"/>
    <w:rsid w:val="00C00376"/>
    <w:rsid w:val="00C01DBE"/>
    <w:rsid w:val="00C05945"/>
    <w:rsid w:val="00C05C12"/>
    <w:rsid w:val="00C07D55"/>
    <w:rsid w:val="00C10788"/>
    <w:rsid w:val="00C11A53"/>
    <w:rsid w:val="00C1387D"/>
    <w:rsid w:val="00C159C2"/>
    <w:rsid w:val="00C21625"/>
    <w:rsid w:val="00C21803"/>
    <w:rsid w:val="00C21D1E"/>
    <w:rsid w:val="00C2343E"/>
    <w:rsid w:val="00C2507F"/>
    <w:rsid w:val="00C276F2"/>
    <w:rsid w:val="00C27E4C"/>
    <w:rsid w:val="00C30CE6"/>
    <w:rsid w:val="00C311AC"/>
    <w:rsid w:val="00C31DF7"/>
    <w:rsid w:val="00C31F9E"/>
    <w:rsid w:val="00C34297"/>
    <w:rsid w:val="00C3491C"/>
    <w:rsid w:val="00C3577D"/>
    <w:rsid w:val="00C36001"/>
    <w:rsid w:val="00C41F4B"/>
    <w:rsid w:val="00C420EE"/>
    <w:rsid w:val="00C42EA8"/>
    <w:rsid w:val="00C43152"/>
    <w:rsid w:val="00C44F77"/>
    <w:rsid w:val="00C45010"/>
    <w:rsid w:val="00C46D49"/>
    <w:rsid w:val="00C500DB"/>
    <w:rsid w:val="00C504FE"/>
    <w:rsid w:val="00C51024"/>
    <w:rsid w:val="00C52C2B"/>
    <w:rsid w:val="00C537CC"/>
    <w:rsid w:val="00C5384E"/>
    <w:rsid w:val="00C53D21"/>
    <w:rsid w:val="00C5417F"/>
    <w:rsid w:val="00C542F4"/>
    <w:rsid w:val="00C55047"/>
    <w:rsid w:val="00C561CD"/>
    <w:rsid w:val="00C57D7B"/>
    <w:rsid w:val="00C63BD2"/>
    <w:rsid w:val="00C72A80"/>
    <w:rsid w:val="00C73260"/>
    <w:rsid w:val="00C73542"/>
    <w:rsid w:val="00C74C7C"/>
    <w:rsid w:val="00C76353"/>
    <w:rsid w:val="00C76D33"/>
    <w:rsid w:val="00C77B7C"/>
    <w:rsid w:val="00C77B82"/>
    <w:rsid w:val="00C80E73"/>
    <w:rsid w:val="00C8190B"/>
    <w:rsid w:val="00C8278B"/>
    <w:rsid w:val="00C82F6E"/>
    <w:rsid w:val="00C8634D"/>
    <w:rsid w:val="00C94388"/>
    <w:rsid w:val="00C963FA"/>
    <w:rsid w:val="00C9678C"/>
    <w:rsid w:val="00C96DB7"/>
    <w:rsid w:val="00CA0C64"/>
    <w:rsid w:val="00CA1E33"/>
    <w:rsid w:val="00CA20D6"/>
    <w:rsid w:val="00CA268B"/>
    <w:rsid w:val="00CA3A5A"/>
    <w:rsid w:val="00CA45CA"/>
    <w:rsid w:val="00CA6DC8"/>
    <w:rsid w:val="00CA7280"/>
    <w:rsid w:val="00CA7440"/>
    <w:rsid w:val="00CB1FD7"/>
    <w:rsid w:val="00CB25CF"/>
    <w:rsid w:val="00CB2E2D"/>
    <w:rsid w:val="00CB480E"/>
    <w:rsid w:val="00CC0053"/>
    <w:rsid w:val="00CC17AF"/>
    <w:rsid w:val="00CC181A"/>
    <w:rsid w:val="00CC18E3"/>
    <w:rsid w:val="00CC20ED"/>
    <w:rsid w:val="00CC232E"/>
    <w:rsid w:val="00CC34C9"/>
    <w:rsid w:val="00CC4431"/>
    <w:rsid w:val="00CC497E"/>
    <w:rsid w:val="00CC4C34"/>
    <w:rsid w:val="00CC6458"/>
    <w:rsid w:val="00CC6AA6"/>
    <w:rsid w:val="00CD0685"/>
    <w:rsid w:val="00CD1F85"/>
    <w:rsid w:val="00CD337A"/>
    <w:rsid w:val="00CE0975"/>
    <w:rsid w:val="00CE3185"/>
    <w:rsid w:val="00CE33B0"/>
    <w:rsid w:val="00CE57E0"/>
    <w:rsid w:val="00CE6379"/>
    <w:rsid w:val="00CE6E40"/>
    <w:rsid w:val="00CF278E"/>
    <w:rsid w:val="00CF2FE9"/>
    <w:rsid w:val="00CF4C70"/>
    <w:rsid w:val="00CF705A"/>
    <w:rsid w:val="00CF78E7"/>
    <w:rsid w:val="00D010D8"/>
    <w:rsid w:val="00D0397F"/>
    <w:rsid w:val="00D046D4"/>
    <w:rsid w:val="00D05752"/>
    <w:rsid w:val="00D1057D"/>
    <w:rsid w:val="00D10904"/>
    <w:rsid w:val="00D144C4"/>
    <w:rsid w:val="00D1511E"/>
    <w:rsid w:val="00D20BC5"/>
    <w:rsid w:val="00D2101B"/>
    <w:rsid w:val="00D21284"/>
    <w:rsid w:val="00D214CB"/>
    <w:rsid w:val="00D223D2"/>
    <w:rsid w:val="00D2297D"/>
    <w:rsid w:val="00D24320"/>
    <w:rsid w:val="00D256DA"/>
    <w:rsid w:val="00D30ED9"/>
    <w:rsid w:val="00D32758"/>
    <w:rsid w:val="00D32F9A"/>
    <w:rsid w:val="00D34D34"/>
    <w:rsid w:val="00D41301"/>
    <w:rsid w:val="00D431BF"/>
    <w:rsid w:val="00D43763"/>
    <w:rsid w:val="00D44471"/>
    <w:rsid w:val="00D452ED"/>
    <w:rsid w:val="00D4570D"/>
    <w:rsid w:val="00D461C8"/>
    <w:rsid w:val="00D54220"/>
    <w:rsid w:val="00D54B1F"/>
    <w:rsid w:val="00D56645"/>
    <w:rsid w:val="00D56B7A"/>
    <w:rsid w:val="00D5759A"/>
    <w:rsid w:val="00D60351"/>
    <w:rsid w:val="00D61DB4"/>
    <w:rsid w:val="00D638FE"/>
    <w:rsid w:val="00D6713B"/>
    <w:rsid w:val="00D67665"/>
    <w:rsid w:val="00D726A8"/>
    <w:rsid w:val="00D739CC"/>
    <w:rsid w:val="00D75AFF"/>
    <w:rsid w:val="00D773A5"/>
    <w:rsid w:val="00D82552"/>
    <w:rsid w:val="00D82A24"/>
    <w:rsid w:val="00D84B22"/>
    <w:rsid w:val="00D86A75"/>
    <w:rsid w:val="00D92D2C"/>
    <w:rsid w:val="00D93E82"/>
    <w:rsid w:val="00D944C9"/>
    <w:rsid w:val="00D96BFD"/>
    <w:rsid w:val="00D97FE5"/>
    <w:rsid w:val="00DA18F4"/>
    <w:rsid w:val="00DA1D04"/>
    <w:rsid w:val="00DA24B7"/>
    <w:rsid w:val="00DB11D8"/>
    <w:rsid w:val="00DB2C63"/>
    <w:rsid w:val="00DB3A96"/>
    <w:rsid w:val="00DB5D80"/>
    <w:rsid w:val="00DB5ECA"/>
    <w:rsid w:val="00DB5FC3"/>
    <w:rsid w:val="00DB6FB2"/>
    <w:rsid w:val="00DB7D91"/>
    <w:rsid w:val="00DC305D"/>
    <w:rsid w:val="00DC3813"/>
    <w:rsid w:val="00DC52AF"/>
    <w:rsid w:val="00DC5D14"/>
    <w:rsid w:val="00DD21B1"/>
    <w:rsid w:val="00DD3032"/>
    <w:rsid w:val="00DD508A"/>
    <w:rsid w:val="00DD529A"/>
    <w:rsid w:val="00DD68F3"/>
    <w:rsid w:val="00DE2344"/>
    <w:rsid w:val="00DE2E04"/>
    <w:rsid w:val="00DE4C79"/>
    <w:rsid w:val="00DE7F2A"/>
    <w:rsid w:val="00DF05B9"/>
    <w:rsid w:val="00DF1B31"/>
    <w:rsid w:val="00DF3BE2"/>
    <w:rsid w:val="00DF51F6"/>
    <w:rsid w:val="00DF7A04"/>
    <w:rsid w:val="00DF7D26"/>
    <w:rsid w:val="00E00A21"/>
    <w:rsid w:val="00E00F36"/>
    <w:rsid w:val="00E02803"/>
    <w:rsid w:val="00E03B73"/>
    <w:rsid w:val="00E03D97"/>
    <w:rsid w:val="00E03E5A"/>
    <w:rsid w:val="00E0697D"/>
    <w:rsid w:val="00E06F03"/>
    <w:rsid w:val="00E1294C"/>
    <w:rsid w:val="00E12A91"/>
    <w:rsid w:val="00E12C27"/>
    <w:rsid w:val="00E12E8B"/>
    <w:rsid w:val="00E14D19"/>
    <w:rsid w:val="00E179DA"/>
    <w:rsid w:val="00E17FAF"/>
    <w:rsid w:val="00E21944"/>
    <w:rsid w:val="00E22345"/>
    <w:rsid w:val="00E230BC"/>
    <w:rsid w:val="00E316D3"/>
    <w:rsid w:val="00E326BA"/>
    <w:rsid w:val="00E32C9C"/>
    <w:rsid w:val="00E334A3"/>
    <w:rsid w:val="00E343F9"/>
    <w:rsid w:val="00E34A31"/>
    <w:rsid w:val="00E361C7"/>
    <w:rsid w:val="00E369AB"/>
    <w:rsid w:val="00E369D4"/>
    <w:rsid w:val="00E36F72"/>
    <w:rsid w:val="00E42BC5"/>
    <w:rsid w:val="00E472A6"/>
    <w:rsid w:val="00E47FF8"/>
    <w:rsid w:val="00E505FD"/>
    <w:rsid w:val="00E523FC"/>
    <w:rsid w:val="00E526CD"/>
    <w:rsid w:val="00E52F7C"/>
    <w:rsid w:val="00E534FD"/>
    <w:rsid w:val="00E53E11"/>
    <w:rsid w:val="00E554AC"/>
    <w:rsid w:val="00E558C9"/>
    <w:rsid w:val="00E569CD"/>
    <w:rsid w:val="00E57335"/>
    <w:rsid w:val="00E57CE2"/>
    <w:rsid w:val="00E628BB"/>
    <w:rsid w:val="00E66B22"/>
    <w:rsid w:val="00E702D4"/>
    <w:rsid w:val="00E72C38"/>
    <w:rsid w:val="00E7526C"/>
    <w:rsid w:val="00E7592B"/>
    <w:rsid w:val="00E76639"/>
    <w:rsid w:val="00E76D0B"/>
    <w:rsid w:val="00E76D6C"/>
    <w:rsid w:val="00E8166C"/>
    <w:rsid w:val="00E81BDB"/>
    <w:rsid w:val="00E82CDF"/>
    <w:rsid w:val="00E82D57"/>
    <w:rsid w:val="00E85A16"/>
    <w:rsid w:val="00E871AF"/>
    <w:rsid w:val="00E872AF"/>
    <w:rsid w:val="00E93F3D"/>
    <w:rsid w:val="00E97471"/>
    <w:rsid w:val="00E97780"/>
    <w:rsid w:val="00EA0843"/>
    <w:rsid w:val="00EA08A3"/>
    <w:rsid w:val="00EA0F07"/>
    <w:rsid w:val="00EA12EA"/>
    <w:rsid w:val="00EA3A07"/>
    <w:rsid w:val="00EB0A7A"/>
    <w:rsid w:val="00EB2663"/>
    <w:rsid w:val="00EB2A73"/>
    <w:rsid w:val="00EB306E"/>
    <w:rsid w:val="00EB3C08"/>
    <w:rsid w:val="00EB47DC"/>
    <w:rsid w:val="00EB5A4E"/>
    <w:rsid w:val="00EB6D3D"/>
    <w:rsid w:val="00EC1DFF"/>
    <w:rsid w:val="00EC2020"/>
    <w:rsid w:val="00EC254F"/>
    <w:rsid w:val="00EC400D"/>
    <w:rsid w:val="00EC5993"/>
    <w:rsid w:val="00EC5D5B"/>
    <w:rsid w:val="00ED02FD"/>
    <w:rsid w:val="00ED36F7"/>
    <w:rsid w:val="00ED3DAD"/>
    <w:rsid w:val="00ED452A"/>
    <w:rsid w:val="00ED4568"/>
    <w:rsid w:val="00ED7CD7"/>
    <w:rsid w:val="00EE03C8"/>
    <w:rsid w:val="00EE04B8"/>
    <w:rsid w:val="00EE1A37"/>
    <w:rsid w:val="00EE1D59"/>
    <w:rsid w:val="00EE31FF"/>
    <w:rsid w:val="00EE5208"/>
    <w:rsid w:val="00EE5AD6"/>
    <w:rsid w:val="00EE7E8F"/>
    <w:rsid w:val="00EF4BC6"/>
    <w:rsid w:val="00EF5D69"/>
    <w:rsid w:val="00EF65AE"/>
    <w:rsid w:val="00F010F2"/>
    <w:rsid w:val="00F01241"/>
    <w:rsid w:val="00F0233A"/>
    <w:rsid w:val="00F039C7"/>
    <w:rsid w:val="00F05CDD"/>
    <w:rsid w:val="00F06F9B"/>
    <w:rsid w:val="00F136EA"/>
    <w:rsid w:val="00F14522"/>
    <w:rsid w:val="00F1473C"/>
    <w:rsid w:val="00F1523D"/>
    <w:rsid w:val="00F16799"/>
    <w:rsid w:val="00F24589"/>
    <w:rsid w:val="00F2513B"/>
    <w:rsid w:val="00F25476"/>
    <w:rsid w:val="00F2701C"/>
    <w:rsid w:val="00F2728B"/>
    <w:rsid w:val="00F279CD"/>
    <w:rsid w:val="00F27AAB"/>
    <w:rsid w:val="00F35BD1"/>
    <w:rsid w:val="00F376D2"/>
    <w:rsid w:val="00F41808"/>
    <w:rsid w:val="00F41BCC"/>
    <w:rsid w:val="00F41C0E"/>
    <w:rsid w:val="00F42EC1"/>
    <w:rsid w:val="00F46E66"/>
    <w:rsid w:val="00F516AD"/>
    <w:rsid w:val="00F528E6"/>
    <w:rsid w:val="00F53191"/>
    <w:rsid w:val="00F53E48"/>
    <w:rsid w:val="00F56CE3"/>
    <w:rsid w:val="00F57660"/>
    <w:rsid w:val="00F57E4A"/>
    <w:rsid w:val="00F60682"/>
    <w:rsid w:val="00F60BEA"/>
    <w:rsid w:val="00F60EC2"/>
    <w:rsid w:val="00F63C45"/>
    <w:rsid w:val="00F63CBA"/>
    <w:rsid w:val="00F65E43"/>
    <w:rsid w:val="00F666F6"/>
    <w:rsid w:val="00F71381"/>
    <w:rsid w:val="00F7183B"/>
    <w:rsid w:val="00F74572"/>
    <w:rsid w:val="00F80797"/>
    <w:rsid w:val="00F82BB2"/>
    <w:rsid w:val="00F8442A"/>
    <w:rsid w:val="00F85350"/>
    <w:rsid w:val="00F858D4"/>
    <w:rsid w:val="00F86370"/>
    <w:rsid w:val="00F86435"/>
    <w:rsid w:val="00F87AFB"/>
    <w:rsid w:val="00F907F6"/>
    <w:rsid w:val="00F90D2E"/>
    <w:rsid w:val="00F91066"/>
    <w:rsid w:val="00F93EB2"/>
    <w:rsid w:val="00F944F1"/>
    <w:rsid w:val="00FA02E0"/>
    <w:rsid w:val="00FA22C5"/>
    <w:rsid w:val="00FA2D9E"/>
    <w:rsid w:val="00FA37B5"/>
    <w:rsid w:val="00FA57CF"/>
    <w:rsid w:val="00FA75FA"/>
    <w:rsid w:val="00FB0B14"/>
    <w:rsid w:val="00FB1565"/>
    <w:rsid w:val="00FB1D18"/>
    <w:rsid w:val="00FB26CC"/>
    <w:rsid w:val="00FB3F85"/>
    <w:rsid w:val="00FB65D3"/>
    <w:rsid w:val="00FB6926"/>
    <w:rsid w:val="00FB763F"/>
    <w:rsid w:val="00FC117A"/>
    <w:rsid w:val="00FC3D84"/>
    <w:rsid w:val="00FC47F9"/>
    <w:rsid w:val="00FD013B"/>
    <w:rsid w:val="00FD1381"/>
    <w:rsid w:val="00FD2324"/>
    <w:rsid w:val="00FD45F8"/>
    <w:rsid w:val="00FD6A3C"/>
    <w:rsid w:val="00FE139E"/>
    <w:rsid w:val="00FE3D9E"/>
    <w:rsid w:val="00FE59A9"/>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9B149"/>
  <w15:docId w15:val="{5B0AD0D1-DDB0-4365-AEBB-46B7D948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42868479">
      <w:bodyDiv w:val="1"/>
      <w:marLeft w:val="0"/>
      <w:marRight w:val="0"/>
      <w:marTop w:val="0"/>
      <w:marBottom w:val="0"/>
      <w:divBdr>
        <w:top w:val="none" w:sz="0" w:space="0" w:color="auto"/>
        <w:left w:val="none" w:sz="0" w:space="0" w:color="auto"/>
        <w:bottom w:val="none" w:sz="0" w:space="0" w:color="auto"/>
        <w:right w:val="none" w:sz="0" w:space="0" w:color="auto"/>
      </w:divBdr>
    </w:div>
    <w:div w:id="7478521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432286236">
      <w:bodyDiv w:val="1"/>
      <w:marLeft w:val="0"/>
      <w:marRight w:val="0"/>
      <w:marTop w:val="0"/>
      <w:marBottom w:val="0"/>
      <w:divBdr>
        <w:top w:val="none" w:sz="0" w:space="0" w:color="auto"/>
        <w:left w:val="none" w:sz="0" w:space="0" w:color="auto"/>
        <w:bottom w:val="none" w:sz="0" w:space="0" w:color="auto"/>
        <w:right w:val="none" w:sz="0" w:space="0" w:color="auto"/>
      </w:divBdr>
    </w:div>
    <w:div w:id="452597581">
      <w:bodyDiv w:val="1"/>
      <w:marLeft w:val="0"/>
      <w:marRight w:val="0"/>
      <w:marTop w:val="0"/>
      <w:marBottom w:val="0"/>
      <w:divBdr>
        <w:top w:val="none" w:sz="0" w:space="0" w:color="auto"/>
        <w:left w:val="none" w:sz="0" w:space="0" w:color="auto"/>
        <w:bottom w:val="none" w:sz="0" w:space="0" w:color="auto"/>
        <w:right w:val="none" w:sz="0" w:space="0" w:color="auto"/>
      </w:divBdr>
    </w:div>
    <w:div w:id="705103299">
      <w:bodyDiv w:val="1"/>
      <w:marLeft w:val="0"/>
      <w:marRight w:val="0"/>
      <w:marTop w:val="0"/>
      <w:marBottom w:val="0"/>
      <w:divBdr>
        <w:top w:val="none" w:sz="0" w:space="0" w:color="auto"/>
        <w:left w:val="none" w:sz="0" w:space="0" w:color="auto"/>
        <w:bottom w:val="none" w:sz="0" w:space="0" w:color="auto"/>
        <w:right w:val="none" w:sz="0" w:space="0" w:color="auto"/>
      </w:divBdr>
    </w:div>
    <w:div w:id="1116873350">
      <w:bodyDiv w:val="1"/>
      <w:marLeft w:val="0"/>
      <w:marRight w:val="0"/>
      <w:marTop w:val="0"/>
      <w:marBottom w:val="0"/>
      <w:divBdr>
        <w:top w:val="none" w:sz="0" w:space="0" w:color="auto"/>
        <w:left w:val="none" w:sz="0" w:space="0" w:color="auto"/>
        <w:bottom w:val="none" w:sz="0" w:space="0" w:color="auto"/>
        <w:right w:val="none" w:sz="0" w:space="0" w:color="auto"/>
      </w:divBdr>
      <w:divsChild>
        <w:div w:id="1776486752">
          <w:marLeft w:val="0"/>
          <w:marRight w:val="0"/>
          <w:marTop w:val="0"/>
          <w:marBottom w:val="0"/>
          <w:divBdr>
            <w:top w:val="none" w:sz="0" w:space="0" w:color="auto"/>
            <w:left w:val="none" w:sz="0" w:space="0" w:color="auto"/>
            <w:bottom w:val="none" w:sz="0" w:space="0" w:color="auto"/>
            <w:right w:val="none" w:sz="0" w:space="0" w:color="auto"/>
          </w:divBdr>
          <w:divsChild>
            <w:div w:id="1320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 w:id="197243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Jana.Filipova@dpo.cz"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yperlink" Target="mailto:ekologie@dpo.cz" TargetMode="External"/><Relationship Id="rId23" Type="http://schemas.openxmlformats.org/officeDocument/2006/relationships/theme" Target="theme/theme1.xml"/><Relationship Id="rId10" Type="http://schemas.openxmlformats.org/officeDocument/2006/relationships/hyperlink" Target="mailto:Roman.Macecek@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lektronicka.fakturace@dpo.cz" TargetMode="External"/><Relationship Id="rId22" Type="http://schemas.microsoft.com/office/2011/relationships/people" Target="people.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415E0-7DDC-4210-9412-5023226B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10412</Words>
  <Characters>61431</Characters>
  <Application>Microsoft Office Word</Application>
  <DocSecurity>0</DocSecurity>
  <Lines>511</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71700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Antonín Hajdušek</cp:lastModifiedBy>
  <cp:revision>2</cp:revision>
  <cp:lastPrinted>2020-02-20T14:16:00Z</cp:lastPrinted>
  <dcterms:created xsi:type="dcterms:W3CDTF">2024-05-15T06:47:00Z</dcterms:created>
  <dcterms:modified xsi:type="dcterms:W3CDTF">2024-05-15T06:47:00Z</dcterms:modified>
</cp:coreProperties>
</file>